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108" w:tblpY="2893"/>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58"/>
        <w:gridCol w:w="9660"/>
        <w:gridCol w:w="83"/>
        <w:gridCol w:w="479"/>
        <w:gridCol w:w="484"/>
        <w:gridCol w:w="708"/>
        <w:gridCol w:w="730"/>
        <w:gridCol w:w="562"/>
        <w:gridCol w:w="590"/>
        <w:gridCol w:w="702"/>
        <w:gridCol w:w="840"/>
      </w:tblGrid>
      <w:tr w:rsidR="008A070D" w:rsidRPr="005A16B7" w14:paraId="68EF52F3" w14:textId="77777777" w:rsidTr="00706852">
        <w:trPr>
          <w:cantSplit/>
          <w:trHeight w:val="20"/>
          <w:tblHeader/>
        </w:trPr>
        <w:tc>
          <w:tcPr>
            <w:tcW w:w="10257" w:type="dxa"/>
            <w:gridSpan w:val="3"/>
            <w:tcBorders>
              <w:bottom w:val="single" w:sz="4" w:space="0" w:color="auto"/>
            </w:tcBorders>
          </w:tcPr>
          <w:p w14:paraId="67637762" w14:textId="17A4CB7B" w:rsidR="00A9198D" w:rsidRPr="005A16B7" w:rsidRDefault="00436B3F" w:rsidP="00706852">
            <w:pPr>
              <w:pStyle w:val="BodyText"/>
              <w:spacing w:before="0" w:after="0"/>
              <w:rPr>
                <w:rFonts w:asciiTheme="minorHAnsi" w:hAnsiTheme="minorHAnsi"/>
                <w:b/>
                <w:bCs/>
                <w:szCs w:val="22"/>
              </w:rPr>
            </w:pPr>
            <w:r w:rsidRPr="005A16B7">
              <w:rPr>
                <w:rFonts w:asciiTheme="minorHAnsi" w:hAnsiTheme="minorHAnsi"/>
                <w:b/>
                <w:bCs/>
                <w:szCs w:val="22"/>
              </w:rPr>
              <w:t xml:space="preserve">Anexa III </w:t>
            </w:r>
            <w:r w:rsidR="00DA648C" w:rsidRPr="005A16B7">
              <w:rPr>
                <w:rFonts w:asciiTheme="minorHAnsi" w:hAnsiTheme="minorHAnsi"/>
                <w:b/>
                <w:bCs/>
                <w:szCs w:val="22"/>
              </w:rPr>
              <w:t xml:space="preserve">– </w:t>
            </w:r>
            <w:r w:rsidR="00B65034" w:rsidRPr="005A16B7">
              <w:rPr>
                <w:rFonts w:asciiTheme="minorHAnsi" w:hAnsiTheme="minorHAnsi"/>
                <w:b/>
                <w:bCs/>
                <w:szCs w:val="22"/>
              </w:rPr>
              <w:t>Listă verificare</w:t>
            </w:r>
          </w:p>
        </w:tc>
        <w:tc>
          <w:tcPr>
            <w:tcW w:w="2417" w:type="dxa"/>
            <w:gridSpan w:val="4"/>
            <w:tcBorders>
              <w:bottom w:val="single" w:sz="4" w:space="0" w:color="auto"/>
            </w:tcBorders>
          </w:tcPr>
          <w:p w14:paraId="6DE7DF7D" w14:textId="77777777" w:rsidR="00A9198D" w:rsidRPr="005A16B7" w:rsidRDefault="00A9198D" w:rsidP="00706852">
            <w:pPr>
              <w:pStyle w:val="BodyText"/>
              <w:spacing w:before="0" w:after="0"/>
              <w:jc w:val="center"/>
              <w:rPr>
                <w:rFonts w:asciiTheme="minorHAnsi" w:hAnsiTheme="minorHAnsi"/>
                <w:b/>
                <w:bCs/>
              </w:rPr>
            </w:pPr>
            <w:r w:rsidRPr="005A16B7">
              <w:rPr>
                <w:rFonts w:asciiTheme="minorHAnsi" w:hAnsiTheme="minorHAnsi"/>
                <w:b/>
                <w:bCs/>
              </w:rPr>
              <w:t>Expert 1</w:t>
            </w:r>
          </w:p>
        </w:tc>
        <w:tc>
          <w:tcPr>
            <w:tcW w:w="1672" w:type="dxa"/>
            <w:gridSpan w:val="3"/>
            <w:tcBorders>
              <w:bottom w:val="single" w:sz="4" w:space="0" w:color="auto"/>
            </w:tcBorders>
          </w:tcPr>
          <w:p w14:paraId="7375A608" w14:textId="77777777" w:rsidR="00A9198D" w:rsidRPr="005A16B7" w:rsidRDefault="00A9198D" w:rsidP="00706852">
            <w:pPr>
              <w:pStyle w:val="BodyText"/>
              <w:spacing w:before="0" w:after="0"/>
              <w:jc w:val="center"/>
              <w:rPr>
                <w:rFonts w:asciiTheme="minorHAnsi" w:hAnsiTheme="minorHAnsi"/>
                <w:b/>
                <w:bCs/>
              </w:rPr>
            </w:pPr>
            <w:r w:rsidRPr="005A16B7">
              <w:rPr>
                <w:rFonts w:asciiTheme="minorHAnsi" w:hAnsiTheme="minorHAnsi"/>
                <w:b/>
                <w:bCs/>
              </w:rPr>
              <w:t>Expert 2</w:t>
            </w:r>
          </w:p>
        </w:tc>
        <w:tc>
          <w:tcPr>
            <w:tcW w:w="850" w:type="dxa"/>
            <w:tcBorders>
              <w:bottom w:val="single" w:sz="4" w:space="0" w:color="auto"/>
            </w:tcBorders>
          </w:tcPr>
          <w:p w14:paraId="036F8934" w14:textId="77777777" w:rsidR="00A9198D" w:rsidRPr="005A16B7" w:rsidRDefault="00A9198D" w:rsidP="00706852">
            <w:pPr>
              <w:pStyle w:val="BodyText"/>
              <w:spacing w:before="0" w:after="0"/>
              <w:jc w:val="center"/>
              <w:rPr>
                <w:rFonts w:asciiTheme="minorHAnsi" w:hAnsiTheme="minorHAnsi"/>
                <w:b/>
                <w:bCs/>
              </w:rPr>
            </w:pPr>
          </w:p>
        </w:tc>
      </w:tr>
      <w:tr w:rsidR="00FE274C" w:rsidRPr="005A16B7" w14:paraId="54BAD3AD" w14:textId="77777777" w:rsidTr="00706852">
        <w:trPr>
          <w:cantSplit/>
          <w:trHeight w:val="20"/>
          <w:tblHeader/>
        </w:trPr>
        <w:tc>
          <w:tcPr>
            <w:tcW w:w="10257" w:type="dxa"/>
            <w:gridSpan w:val="3"/>
            <w:tcBorders>
              <w:bottom w:val="single" w:sz="4" w:space="0" w:color="auto"/>
            </w:tcBorders>
          </w:tcPr>
          <w:p w14:paraId="404E23EC" w14:textId="77777777" w:rsidR="00FE274C" w:rsidRPr="005A16B7" w:rsidRDefault="00FE274C" w:rsidP="00706852">
            <w:pPr>
              <w:pStyle w:val="BodyText"/>
              <w:spacing w:before="0" w:after="0"/>
              <w:jc w:val="center"/>
              <w:rPr>
                <w:rFonts w:asciiTheme="minorHAnsi" w:hAnsiTheme="minorHAnsi"/>
                <w:b/>
                <w:bCs/>
                <w:szCs w:val="22"/>
              </w:rPr>
            </w:pPr>
            <w:r w:rsidRPr="005A16B7">
              <w:rPr>
                <w:rFonts w:asciiTheme="minorHAnsi" w:hAnsiTheme="minorHAnsi"/>
                <w:b/>
                <w:bCs/>
                <w:szCs w:val="22"/>
              </w:rPr>
              <w:t>Cerinţa/ Criteriul</w:t>
            </w:r>
          </w:p>
        </w:tc>
        <w:tc>
          <w:tcPr>
            <w:tcW w:w="476" w:type="dxa"/>
            <w:shd w:val="clear" w:color="auto" w:fill="auto"/>
          </w:tcPr>
          <w:p w14:paraId="10C4E0F1" w14:textId="0CC2DB3D" w:rsidR="00FE274C" w:rsidRPr="005A16B7" w:rsidRDefault="00FE274C" w:rsidP="00706852">
            <w:pPr>
              <w:pStyle w:val="BodyText"/>
              <w:spacing w:before="0" w:after="0"/>
              <w:jc w:val="center"/>
              <w:rPr>
                <w:rFonts w:asciiTheme="minorHAnsi" w:hAnsiTheme="minorHAnsi"/>
                <w:bCs/>
                <w:sz w:val="18"/>
                <w:szCs w:val="18"/>
              </w:rPr>
            </w:pPr>
            <w:r w:rsidRPr="005A16B7">
              <w:rPr>
                <w:rFonts w:asciiTheme="minorHAnsi" w:hAnsiTheme="minorHAnsi" w:cstheme="minorHAnsi"/>
                <w:bCs/>
                <w:sz w:val="18"/>
                <w:szCs w:val="18"/>
              </w:rPr>
              <w:t>DA</w:t>
            </w:r>
          </w:p>
        </w:tc>
        <w:tc>
          <w:tcPr>
            <w:tcW w:w="488" w:type="dxa"/>
            <w:shd w:val="clear" w:color="auto" w:fill="auto"/>
          </w:tcPr>
          <w:p w14:paraId="6BF6269C" w14:textId="78490EC0" w:rsidR="00FE274C" w:rsidRPr="005A16B7" w:rsidRDefault="00FE274C" w:rsidP="00706852">
            <w:pPr>
              <w:pStyle w:val="BodyText"/>
              <w:spacing w:before="0" w:after="0"/>
              <w:jc w:val="center"/>
              <w:rPr>
                <w:rFonts w:asciiTheme="minorHAnsi" w:hAnsiTheme="minorHAnsi"/>
                <w:bCs/>
                <w:sz w:val="18"/>
                <w:szCs w:val="18"/>
              </w:rPr>
            </w:pPr>
            <w:r w:rsidRPr="005A16B7">
              <w:rPr>
                <w:rFonts w:asciiTheme="minorHAnsi" w:hAnsiTheme="minorHAnsi" w:cstheme="minorHAnsi"/>
                <w:bCs/>
                <w:sz w:val="18"/>
                <w:szCs w:val="18"/>
              </w:rPr>
              <w:t>NU</w:t>
            </w:r>
          </w:p>
        </w:tc>
        <w:tc>
          <w:tcPr>
            <w:tcW w:w="715" w:type="dxa"/>
            <w:shd w:val="clear" w:color="auto" w:fill="auto"/>
          </w:tcPr>
          <w:p w14:paraId="5D341D31" w14:textId="7F11942D" w:rsidR="00FE274C" w:rsidRPr="005A16B7" w:rsidRDefault="00FE274C" w:rsidP="00706852">
            <w:pPr>
              <w:pStyle w:val="BodyText"/>
              <w:spacing w:before="0" w:after="0"/>
              <w:jc w:val="center"/>
              <w:rPr>
                <w:rFonts w:asciiTheme="minorHAnsi" w:hAnsiTheme="minorHAnsi"/>
                <w:bCs/>
                <w:sz w:val="18"/>
                <w:szCs w:val="18"/>
              </w:rPr>
            </w:pPr>
            <w:r w:rsidRPr="005A16B7">
              <w:rPr>
                <w:rFonts w:asciiTheme="minorHAnsi" w:hAnsiTheme="minorHAnsi" w:cstheme="minorHAnsi"/>
                <w:bCs/>
                <w:sz w:val="18"/>
                <w:szCs w:val="18"/>
              </w:rPr>
              <w:t>Nu se aplică</w:t>
            </w:r>
          </w:p>
        </w:tc>
        <w:tc>
          <w:tcPr>
            <w:tcW w:w="738" w:type="dxa"/>
            <w:shd w:val="clear" w:color="auto" w:fill="auto"/>
          </w:tcPr>
          <w:p w14:paraId="3AA1FC6C" w14:textId="2AEC1FAD" w:rsidR="00FE274C" w:rsidRPr="005A16B7" w:rsidRDefault="00FE274C" w:rsidP="00706852">
            <w:pPr>
              <w:pStyle w:val="BodyText"/>
              <w:spacing w:before="0" w:after="0"/>
              <w:ind w:right="-108" w:hanging="108"/>
              <w:jc w:val="center"/>
              <w:rPr>
                <w:rFonts w:asciiTheme="minorHAnsi" w:hAnsiTheme="minorHAnsi"/>
                <w:bCs/>
                <w:sz w:val="18"/>
                <w:szCs w:val="18"/>
              </w:rPr>
            </w:pPr>
            <w:r w:rsidRPr="005A16B7">
              <w:rPr>
                <w:rFonts w:asciiTheme="minorHAnsi" w:hAnsiTheme="minorHAnsi" w:cstheme="minorHAnsi"/>
                <w:bCs/>
                <w:sz w:val="18"/>
                <w:szCs w:val="18"/>
              </w:rPr>
              <w:t>Observaţii</w:t>
            </w:r>
          </w:p>
        </w:tc>
        <w:tc>
          <w:tcPr>
            <w:tcW w:w="538" w:type="dxa"/>
            <w:shd w:val="clear" w:color="auto" w:fill="auto"/>
          </w:tcPr>
          <w:p w14:paraId="735DA003" w14:textId="0A2CCB62" w:rsidR="00FE274C" w:rsidRPr="005A16B7" w:rsidRDefault="00FE274C" w:rsidP="00706852">
            <w:pPr>
              <w:pStyle w:val="BodyText"/>
              <w:spacing w:before="0" w:after="0"/>
              <w:jc w:val="center"/>
              <w:rPr>
                <w:rFonts w:asciiTheme="minorHAnsi" w:hAnsiTheme="minorHAnsi"/>
                <w:bCs/>
                <w:sz w:val="18"/>
                <w:szCs w:val="18"/>
              </w:rPr>
            </w:pPr>
            <w:r w:rsidRPr="005A16B7">
              <w:rPr>
                <w:rFonts w:asciiTheme="minorHAnsi" w:hAnsiTheme="minorHAnsi" w:cstheme="minorHAnsi"/>
                <w:bCs/>
                <w:sz w:val="18"/>
                <w:szCs w:val="18"/>
              </w:rPr>
              <w:t>DA</w:t>
            </w:r>
          </w:p>
        </w:tc>
        <w:tc>
          <w:tcPr>
            <w:tcW w:w="454" w:type="dxa"/>
            <w:shd w:val="clear" w:color="auto" w:fill="auto"/>
          </w:tcPr>
          <w:p w14:paraId="69D078B1" w14:textId="09578416" w:rsidR="00FE274C" w:rsidRPr="005A16B7" w:rsidRDefault="00FE274C" w:rsidP="00706852">
            <w:pPr>
              <w:pStyle w:val="BodyText"/>
              <w:spacing w:before="0" w:after="0"/>
              <w:ind w:hanging="108"/>
              <w:jc w:val="center"/>
              <w:rPr>
                <w:rFonts w:asciiTheme="minorHAnsi" w:hAnsiTheme="minorHAnsi"/>
                <w:bCs/>
                <w:sz w:val="18"/>
                <w:szCs w:val="18"/>
              </w:rPr>
            </w:pPr>
            <w:r w:rsidRPr="005A16B7">
              <w:rPr>
                <w:rFonts w:asciiTheme="minorHAnsi" w:hAnsiTheme="minorHAnsi" w:cstheme="minorHAnsi"/>
                <w:bCs/>
                <w:sz w:val="18"/>
                <w:szCs w:val="18"/>
              </w:rPr>
              <w:t>NU</w:t>
            </w:r>
          </w:p>
        </w:tc>
        <w:tc>
          <w:tcPr>
            <w:tcW w:w="680" w:type="dxa"/>
            <w:shd w:val="clear" w:color="auto" w:fill="auto"/>
          </w:tcPr>
          <w:p w14:paraId="7DB303D3" w14:textId="3FA8009C" w:rsidR="00FE274C" w:rsidRPr="005A16B7" w:rsidRDefault="00FE274C" w:rsidP="00706852">
            <w:pPr>
              <w:pStyle w:val="BodyText"/>
              <w:spacing w:before="0" w:after="0"/>
              <w:jc w:val="center"/>
              <w:rPr>
                <w:rFonts w:asciiTheme="minorHAnsi" w:hAnsiTheme="minorHAnsi"/>
                <w:bCs/>
                <w:sz w:val="18"/>
                <w:szCs w:val="18"/>
              </w:rPr>
            </w:pPr>
            <w:r w:rsidRPr="005A16B7">
              <w:rPr>
                <w:rFonts w:asciiTheme="minorHAnsi" w:hAnsiTheme="minorHAnsi" w:cstheme="minorHAnsi"/>
                <w:bCs/>
                <w:sz w:val="18"/>
                <w:szCs w:val="18"/>
              </w:rPr>
              <w:t>Nu se aplică</w:t>
            </w:r>
          </w:p>
        </w:tc>
        <w:tc>
          <w:tcPr>
            <w:tcW w:w="850" w:type="dxa"/>
            <w:shd w:val="clear" w:color="auto" w:fill="auto"/>
          </w:tcPr>
          <w:p w14:paraId="32507C3C" w14:textId="59ABBE1A" w:rsidR="00FE274C" w:rsidRPr="005A16B7" w:rsidRDefault="00FE274C" w:rsidP="00706852">
            <w:pPr>
              <w:pStyle w:val="BodyText"/>
              <w:spacing w:before="0" w:after="0"/>
              <w:jc w:val="center"/>
              <w:rPr>
                <w:rFonts w:asciiTheme="minorHAnsi" w:hAnsiTheme="minorHAnsi"/>
                <w:bCs/>
                <w:sz w:val="18"/>
                <w:szCs w:val="18"/>
              </w:rPr>
            </w:pPr>
            <w:r w:rsidRPr="005A16B7">
              <w:rPr>
                <w:rFonts w:asciiTheme="minorHAnsi" w:hAnsiTheme="minorHAnsi" w:cstheme="minorHAnsi"/>
                <w:bCs/>
                <w:sz w:val="18"/>
                <w:szCs w:val="18"/>
              </w:rPr>
              <w:t>Observaţii</w:t>
            </w:r>
          </w:p>
        </w:tc>
      </w:tr>
      <w:tr w:rsidR="008A070D" w:rsidRPr="005A16B7" w14:paraId="088B8A2E" w14:textId="77777777" w:rsidTr="00706852">
        <w:trPr>
          <w:trHeight w:val="20"/>
          <w:tblHeader/>
        </w:trPr>
        <w:tc>
          <w:tcPr>
            <w:tcW w:w="360" w:type="dxa"/>
            <w:shd w:val="clear" w:color="auto" w:fill="C0C0C0"/>
          </w:tcPr>
          <w:p w14:paraId="1E57716F" w14:textId="77777777" w:rsidR="00A9198D" w:rsidRPr="005A16B7" w:rsidRDefault="00A9198D" w:rsidP="00706852">
            <w:pPr>
              <w:spacing w:before="0" w:after="0"/>
              <w:jc w:val="center"/>
              <w:rPr>
                <w:rFonts w:asciiTheme="minorHAnsi" w:hAnsiTheme="minorHAnsi"/>
                <w:b/>
                <w:bCs/>
              </w:rPr>
            </w:pPr>
          </w:p>
        </w:tc>
        <w:tc>
          <w:tcPr>
            <w:tcW w:w="13986" w:type="dxa"/>
            <w:gridSpan w:val="9"/>
            <w:shd w:val="clear" w:color="auto" w:fill="C0C0C0"/>
          </w:tcPr>
          <w:p w14:paraId="1BA78425" w14:textId="77777777" w:rsidR="00A9198D" w:rsidRPr="005A16B7" w:rsidRDefault="00A9198D" w:rsidP="00706852">
            <w:pPr>
              <w:spacing w:before="0" w:after="0"/>
              <w:jc w:val="center"/>
              <w:rPr>
                <w:rFonts w:asciiTheme="minorHAnsi" w:hAnsiTheme="minorHAnsi"/>
                <w:b/>
                <w:bCs/>
              </w:rPr>
            </w:pPr>
            <w:r w:rsidRPr="005A16B7">
              <w:rPr>
                <w:rFonts w:asciiTheme="minorHAnsi" w:hAnsiTheme="minorHAnsi"/>
                <w:b/>
                <w:bCs/>
              </w:rPr>
              <w:t>VERIFICAREA CONFORMITĂŢII ADMINISTRATIVE</w:t>
            </w:r>
          </w:p>
        </w:tc>
        <w:tc>
          <w:tcPr>
            <w:tcW w:w="850" w:type="dxa"/>
            <w:shd w:val="clear" w:color="auto" w:fill="C0C0C0"/>
          </w:tcPr>
          <w:p w14:paraId="04854A99" w14:textId="77777777" w:rsidR="00A9198D" w:rsidRPr="005A16B7" w:rsidRDefault="00A9198D" w:rsidP="00706852">
            <w:pPr>
              <w:spacing w:before="0" w:after="0"/>
              <w:jc w:val="center"/>
              <w:rPr>
                <w:rFonts w:asciiTheme="minorHAnsi" w:hAnsiTheme="minorHAnsi"/>
                <w:b/>
                <w:bCs/>
              </w:rPr>
            </w:pPr>
          </w:p>
        </w:tc>
      </w:tr>
      <w:tr w:rsidR="008A070D" w:rsidRPr="005A16B7" w14:paraId="03054301" w14:textId="77777777" w:rsidTr="00706852">
        <w:trPr>
          <w:trHeight w:val="20"/>
          <w:tblHeader/>
        </w:trPr>
        <w:tc>
          <w:tcPr>
            <w:tcW w:w="360" w:type="dxa"/>
            <w:shd w:val="clear" w:color="auto" w:fill="C0C0C0"/>
          </w:tcPr>
          <w:p w14:paraId="6C40BBD5" w14:textId="77777777" w:rsidR="00A9198D" w:rsidRPr="005A16B7" w:rsidRDefault="00A9198D" w:rsidP="00706852">
            <w:pPr>
              <w:numPr>
                <w:ilvl w:val="0"/>
                <w:numId w:val="5"/>
              </w:numPr>
              <w:spacing w:before="0" w:after="0"/>
              <w:rPr>
                <w:rFonts w:asciiTheme="minorHAnsi" w:hAnsiTheme="minorHAnsi"/>
                <w:b/>
                <w:bCs/>
              </w:rPr>
            </w:pPr>
          </w:p>
        </w:tc>
        <w:tc>
          <w:tcPr>
            <w:tcW w:w="13986" w:type="dxa"/>
            <w:gridSpan w:val="9"/>
            <w:shd w:val="clear" w:color="auto" w:fill="C0C0C0"/>
          </w:tcPr>
          <w:p w14:paraId="0A72D245" w14:textId="40E1F428" w:rsidR="00A9198D" w:rsidRPr="005A16B7" w:rsidRDefault="00D6583D" w:rsidP="00706852">
            <w:pPr>
              <w:autoSpaceDE w:val="0"/>
              <w:autoSpaceDN w:val="0"/>
              <w:adjustRightInd w:val="0"/>
              <w:spacing w:before="0" w:after="0"/>
              <w:jc w:val="both"/>
              <w:rPr>
                <w:rFonts w:asciiTheme="minorHAnsi" w:hAnsiTheme="minorHAnsi" w:cstheme="minorHAnsi"/>
                <w:color w:val="000000" w:themeColor="text1"/>
                <w:szCs w:val="20"/>
                <w:lang w:eastAsia="ro-RO"/>
              </w:rPr>
            </w:pPr>
            <w:r w:rsidRPr="005A16B7">
              <w:rPr>
                <w:rFonts w:asciiTheme="minorHAnsi" w:hAnsiTheme="minorHAnsi"/>
                <w:b/>
                <w:bCs/>
              </w:rPr>
              <w:t>A.</w:t>
            </w:r>
            <w:r w:rsidR="00B65034" w:rsidRPr="005A16B7">
              <w:rPr>
                <w:rFonts w:asciiTheme="minorHAnsi" w:hAnsiTheme="minorHAnsi"/>
                <w:b/>
                <w:bCs/>
              </w:rPr>
              <w:t xml:space="preserve"> </w:t>
            </w:r>
            <w:r w:rsidR="00A9198D" w:rsidRPr="005A16B7">
              <w:rPr>
                <w:rFonts w:asciiTheme="minorHAnsi" w:hAnsiTheme="minorHAnsi"/>
                <w:b/>
                <w:bCs/>
              </w:rPr>
              <w:t>CERERE</w:t>
            </w:r>
            <w:r w:rsidRPr="005A16B7">
              <w:rPr>
                <w:rFonts w:asciiTheme="minorHAnsi" w:hAnsiTheme="minorHAnsi"/>
                <w:b/>
                <w:bCs/>
              </w:rPr>
              <w:t>A</w:t>
            </w:r>
            <w:r w:rsidR="00A9198D" w:rsidRPr="005A16B7">
              <w:rPr>
                <w:rFonts w:asciiTheme="minorHAnsi" w:hAnsiTheme="minorHAnsi"/>
                <w:b/>
                <w:bCs/>
              </w:rPr>
              <w:t xml:space="preserve"> DE FINANŢARE</w:t>
            </w:r>
            <w:r w:rsidR="009A30C2" w:rsidRPr="005A16B7">
              <w:rPr>
                <w:rFonts w:asciiTheme="minorHAnsi" w:hAnsiTheme="minorHAnsi"/>
                <w:b/>
                <w:bCs/>
              </w:rPr>
              <w:t xml:space="preserve">   </w:t>
            </w:r>
            <w:r w:rsidR="009A30C2" w:rsidRPr="005A16B7">
              <w:rPr>
                <w:rFonts w:asciiTheme="minorHAnsi" w:hAnsiTheme="minorHAnsi" w:cstheme="minorHAnsi"/>
                <w:b/>
                <w:bCs/>
                <w:color w:val="000000" w:themeColor="text1"/>
                <w:szCs w:val="20"/>
                <w:lang w:eastAsia="ro-RO"/>
              </w:rPr>
              <w:t xml:space="preserve">Se verifică: </w:t>
            </w:r>
            <w:r w:rsidR="009A30C2" w:rsidRPr="005A16B7">
              <w:rPr>
                <w:rFonts w:asciiTheme="minorHAnsi" w:hAnsiTheme="minorHAnsi" w:cstheme="minorHAnsi"/>
                <w:color w:val="000000" w:themeColor="text1"/>
                <w:szCs w:val="20"/>
                <w:lang w:eastAsia="ro-RO"/>
              </w:rPr>
              <w:t>dacă la finalul etapei de evaluare unul din criteriile de mai jos este bifat cu NU, caz în care proiectul</w:t>
            </w:r>
            <w:r w:rsidR="00891942" w:rsidRPr="005A16B7">
              <w:rPr>
                <w:rFonts w:asciiTheme="minorHAnsi" w:hAnsiTheme="minorHAnsi" w:cstheme="minorHAnsi"/>
                <w:color w:val="000000" w:themeColor="text1"/>
                <w:szCs w:val="20"/>
                <w:lang w:eastAsia="ro-RO"/>
              </w:rPr>
              <w:t xml:space="preserve"> </w:t>
            </w:r>
            <w:r w:rsidR="009A30C2" w:rsidRPr="005A16B7">
              <w:rPr>
                <w:rFonts w:asciiTheme="minorHAnsi" w:hAnsiTheme="minorHAnsi" w:cstheme="minorHAnsi"/>
                <w:color w:val="000000" w:themeColor="text1"/>
                <w:szCs w:val="20"/>
                <w:lang w:eastAsia="ro-RO"/>
              </w:rPr>
              <w:t>se va respinge.</w:t>
            </w:r>
            <w:r w:rsidR="00891942" w:rsidRPr="005A16B7">
              <w:rPr>
                <w:rFonts w:asciiTheme="minorHAnsi" w:hAnsiTheme="minorHAnsi" w:cstheme="minorHAnsi"/>
                <w:color w:val="000000" w:themeColor="text1"/>
                <w:szCs w:val="20"/>
                <w:lang w:eastAsia="ro-RO"/>
              </w:rPr>
              <w:t xml:space="preserve"> </w:t>
            </w:r>
            <w:r w:rsidR="009A30C2" w:rsidRPr="005A16B7">
              <w:rPr>
                <w:rFonts w:asciiTheme="minorHAnsi" w:hAnsiTheme="minorHAnsi" w:cstheme="minorHAnsi"/>
                <w:color w:val="000000" w:themeColor="text1"/>
                <w:szCs w:val="20"/>
                <w:lang w:eastAsia="ro-RO"/>
              </w:rPr>
              <w:t>Se pot solicita clarificări pentru toate elementele de mai jos, cu exceptiile precizate.</w:t>
            </w:r>
          </w:p>
        </w:tc>
        <w:tc>
          <w:tcPr>
            <w:tcW w:w="850" w:type="dxa"/>
            <w:shd w:val="clear" w:color="auto" w:fill="C0C0C0"/>
          </w:tcPr>
          <w:p w14:paraId="71F94627" w14:textId="77777777" w:rsidR="00A9198D" w:rsidRPr="005A16B7" w:rsidRDefault="00A9198D" w:rsidP="00706852">
            <w:pPr>
              <w:spacing w:before="0" w:after="0"/>
              <w:ind w:left="360"/>
              <w:rPr>
                <w:rFonts w:asciiTheme="minorHAnsi" w:hAnsiTheme="minorHAnsi"/>
                <w:b/>
                <w:bCs/>
              </w:rPr>
            </w:pPr>
          </w:p>
        </w:tc>
      </w:tr>
      <w:tr w:rsidR="008A070D" w:rsidRPr="005A16B7" w14:paraId="4E18E09C" w14:textId="77777777" w:rsidTr="00706852">
        <w:trPr>
          <w:trHeight w:val="20"/>
          <w:tblHeader/>
        </w:trPr>
        <w:tc>
          <w:tcPr>
            <w:tcW w:w="10257" w:type="dxa"/>
            <w:gridSpan w:val="3"/>
          </w:tcPr>
          <w:p w14:paraId="14C1EB29" w14:textId="5AAD821F" w:rsidR="00325CEC" w:rsidRPr="005A16B7" w:rsidRDefault="009A30C2" w:rsidP="00706852">
            <w:pPr>
              <w:pStyle w:val="Header"/>
              <w:tabs>
                <w:tab w:val="center" w:pos="639"/>
              </w:tabs>
              <w:spacing w:before="0" w:after="0"/>
              <w:ind w:left="360"/>
              <w:jc w:val="both"/>
              <w:rPr>
                <w:rFonts w:asciiTheme="minorHAnsi" w:hAnsiTheme="minorHAnsi"/>
              </w:rPr>
            </w:pPr>
            <w:r w:rsidRPr="005A16B7">
              <w:rPr>
                <w:rFonts w:asciiTheme="minorHAnsi" w:hAnsiTheme="minorHAnsi"/>
              </w:rPr>
              <w:t xml:space="preserve">- A fost depusă în termenul prevăzut în </w:t>
            </w:r>
            <w:r w:rsidR="00891942" w:rsidRPr="005A16B7">
              <w:rPr>
                <w:rFonts w:asciiTheme="minorHAnsi" w:hAnsiTheme="minorHAnsi"/>
              </w:rPr>
              <w:t xml:space="preserve">capitolul </w:t>
            </w:r>
            <w:r w:rsidR="00070E6D" w:rsidRPr="005A16B7">
              <w:rPr>
                <w:rFonts w:asciiTheme="minorHAnsi" w:hAnsiTheme="minorHAnsi"/>
              </w:rPr>
              <w:t>4.3</w:t>
            </w:r>
            <w:r w:rsidR="00235190" w:rsidRPr="005A16B7">
              <w:rPr>
                <w:rFonts w:asciiTheme="minorHAnsi" w:hAnsiTheme="minorHAnsi"/>
              </w:rPr>
              <w:t>.2</w:t>
            </w:r>
            <w:r w:rsidR="00891942" w:rsidRPr="005A16B7">
              <w:rPr>
                <w:rFonts w:asciiTheme="minorHAnsi" w:hAnsiTheme="minorHAnsi"/>
              </w:rPr>
              <w:t xml:space="preserve"> din ghidul specific</w:t>
            </w:r>
            <w:r w:rsidRPr="005A16B7">
              <w:rPr>
                <w:rFonts w:asciiTheme="minorHAnsi" w:hAnsiTheme="minorHAnsi"/>
              </w:rPr>
              <w:t xml:space="preserve">? </w:t>
            </w:r>
          </w:p>
          <w:p w14:paraId="23F875E4" w14:textId="2B5A5A90" w:rsidR="00E6333D" w:rsidRPr="005A16B7" w:rsidRDefault="009A30C2" w:rsidP="00706852">
            <w:pPr>
              <w:pStyle w:val="Header"/>
              <w:tabs>
                <w:tab w:val="center" w:pos="639"/>
              </w:tabs>
              <w:spacing w:before="0" w:after="0"/>
              <w:ind w:left="360"/>
              <w:jc w:val="both"/>
              <w:rPr>
                <w:rFonts w:asciiTheme="minorHAnsi" w:hAnsiTheme="minorHAnsi"/>
              </w:rPr>
            </w:pPr>
            <w:r w:rsidRPr="005A16B7">
              <w:rPr>
                <w:rFonts w:asciiTheme="minorHAnsi" w:hAnsiTheme="minorHAnsi"/>
              </w:rPr>
              <w:t>(</w:t>
            </w:r>
            <w:r w:rsidRPr="005A16B7">
              <w:rPr>
                <w:rFonts w:asciiTheme="minorHAnsi" w:hAnsiTheme="minorHAnsi"/>
                <w:b/>
              </w:rPr>
              <w:t>Se verifică:</w:t>
            </w:r>
            <w:r w:rsidRPr="005A16B7">
              <w:rPr>
                <w:rFonts w:asciiTheme="minorHAnsi" w:hAnsiTheme="minorHAnsi"/>
              </w:rPr>
              <w:t xml:space="preserve"> dacă data și ora depunerii din MySMIS</w:t>
            </w:r>
            <w:r w:rsidR="00325CEC" w:rsidRPr="005A16B7">
              <w:rPr>
                <w:rFonts w:asciiTheme="minorHAnsi" w:hAnsiTheme="minorHAnsi"/>
              </w:rPr>
              <w:t xml:space="preserve"> </w:t>
            </w:r>
            <w:r w:rsidRPr="005A16B7">
              <w:rPr>
                <w:rFonts w:asciiTheme="minorHAnsi" w:hAnsiTheme="minorHAnsi"/>
              </w:rPr>
              <w:t xml:space="preserve">respectă prevederile </w:t>
            </w:r>
            <w:r w:rsidR="00891942" w:rsidRPr="005A16B7">
              <w:rPr>
                <w:rFonts w:asciiTheme="minorHAnsi" w:hAnsiTheme="minorHAnsi"/>
              </w:rPr>
              <w:t xml:space="preserve"> ghidului specific </w:t>
            </w:r>
            <w:r w:rsidRPr="005A16B7">
              <w:rPr>
                <w:rFonts w:asciiTheme="minorHAnsi" w:hAnsiTheme="minorHAnsi"/>
              </w:rPr>
              <w:t>.</w:t>
            </w:r>
            <w:r w:rsidR="00891942" w:rsidRPr="005A16B7">
              <w:rPr>
                <w:rFonts w:asciiTheme="minorHAnsi" w:hAnsiTheme="minorHAnsi"/>
              </w:rPr>
              <w:t xml:space="preserve"> </w:t>
            </w:r>
            <w:r w:rsidRPr="005A16B7">
              <w:rPr>
                <w:rFonts w:asciiTheme="minorHAnsi" w:hAnsiTheme="minorHAnsi"/>
              </w:rPr>
              <w:t>Dacă cererea de finanțare este depusă după termenul</w:t>
            </w:r>
            <w:r w:rsidR="00891942" w:rsidRPr="005A16B7">
              <w:rPr>
                <w:rFonts w:asciiTheme="minorHAnsi" w:hAnsiTheme="minorHAnsi"/>
              </w:rPr>
              <w:t xml:space="preserve"> </w:t>
            </w:r>
            <w:r w:rsidRPr="005A16B7">
              <w:rPr>
                <w:rFonts w:asciiTheme="minorHAnsi" w:hAnsiTheme="minorHAnsi"/>
              </w:rPr>
              <w:t>maxim menționat în ghidul solicitantului de finanțare,</w:t>
            </w:r>
            <w:r w:rsidR="005F012B" w:rsidRPr="005A16B7">
              <w:rPr>
                <w:rFonts w:asciiTheme="minorHAnsi" w:hAnsiTheme="minorHAnsi"/>
              </w:rPr>
              <w:t xml:space="preserve"> </w:t>
            </w:r>
            <w:r w:rsidRPr="005A16B7">
              <w:rPr>
                <w:rFonts w:asciiTheme="minorHAnsi" w:hAnsiTheme="minorHAnsi"/>
              </w:rPr>
              <w:t xml:space="preserve">cererea de finanțare se respinge). </w:t>
            </w:r>
          </w:p>
          <w:p w14:paraId="5478E858" w14:textId="43BC1A18" w:rsidR="00E6333D" w:rsidRPr="005A16B7" w:rsidRDefault="002C7227" w:rsidP="00706852">
            <w:pPr>
              <w:pStyle w:val="Header"/>
              <w:tabs>
                <w:tab w:val="clear" w:pos="4320"/>
                <w:tab w:val="center" w:pos="639"/>
              </w:tabs>
              <w:spacing w:before="0" w:after="0"/>
              <w:ind w:left="360"/>
              <w:jc w:val="both"/>
              <w:rPr>
                <w:rFonts w:asciiTheme="minorHAnsi" w:hAnsiTheme="minorHAnsi"/>
                <w:strike/>
                <w:szCs w:val="22"/>
              </w:rPr>
            </w:pPr>
            <w:r w:rsidRPr="005A16B7">
              <w:rPr>
                <w:rFonts w:asciiTheme="minorHAnsi" w:hAnsiTheme="minorHAnsi"/>
              </w:rPr>
              <w:t>-</w:t>
            </w:r>
            <w:r w:rsidR="00A9198D" w:rsidRPr="005A16B7">
              <w:rPr>
                <w:rFonts w:asciiTheme="minorHAnsi" w:hAnsiTheme="minorHAnsi"/>
              </w:rPr>
              <w:t xml:space="preserve">Cererea de finanțare </w:t>
            </w:r>
            <w:r w:rsidR="00F307E8" w:rsidRPr="005A16B7">
              <w:rPr>
                <w:rFonts w:asciiTheme="minorHAnsi" w:hAnsiTheme="minorHAnsi"/>
              </w:rPr>
              <w:t xml:space="preserve"> (CF) are toate rubricile aplicabile completate cu datel</w:t>
            </w:r>
            <w:r w:rsidR="00DB7DFB" w:rsidRPr="005A16B7">
              <w:rPr>
                <w:rFonts w:asciiTheme="minorHAnsi" w:hAnsiTheme="minorHAnsi"/>
              </w:rPr>
              <w:t>e solicitate în ghidul specific</w:t>
            </w:r>
            <w:r w:rsidR="00436B3F" w:rsidRPr="005A16B7">
              <w:rPr>
                <w:rFonts w:asciiTheme="minorHAnsi" w:hAnsiTheme="minorHAnsi"/>
              </w:rPr>
              <w:t>?</w:t>
            </w:r>
          </w:p>
        </w:tc>
        <w:tc>
          <w:tcPr>
            <w:tcW w:w="476" w:type="dxa"/>
          </w:tcPr>
          <w:p w14:paraId="3D766909" w14:textId="77777777" w:rsidR="00A9198D" w:rsidRPr="005A16B7" w:rsidRDefault="00A9198D" w:rsidP="00706852">
            <w:pPr>
              <w:spacing w:before="0" w:after="0"/>
              <w:rPr>
                <w:rFonts w:asciiTheme="minorHAnsi" w:hAnsiTheme="minorHAnsi"/>
              </w:rPr>
            </w:pPr>
          </w:p>
        </w:tc>
        <w:tc>
          <w:tcPr>
            <w:tcW w:w="488" w:type="dxa"/>
          </w:tcPr>
          <w:p w14:paraId="02A85BC9" w14:textId="77777777" w:rsidR="00A9198D" w:rsidRPr="005A16B7" w:rsidRDefault="00A9198D" w:rsidP="00706852">
            <w:pPr>
              <w:spacing w:before="0" w:after="0"/>
              <w:rPr>
                <w:rFonts w:asciiTheme="minorHAnsi" w:hAnsiTheme="minorHAnsi"/>
              </w:rPr>
            </w:pPr>
          </w:p>
        </w:tc>
        <w:tc>
          <w:tcPr>
            <w:tcW w:w="715" w:type="dxa"/>
          </w:tcPr>
          <w:p w14:paraId="0FD5D583" w14:textId="77777777" w:rsidR="00A9198D" w:rsidRPr="005A16B7" w:rsidRDefault="00A9198D" w:rsidP="00706852">
            <w:pPr>
              <w:spacing w:before="0" w:after="0"/>
              <w:rPr>
                <w:rFonts w:asciiTheme="minorHAnsi" w:hAnsiTheme="minorHAnsi"/>
              </w:rPr>
            </w:pPr>
          </w:p>
        </w:tc>
        <w:tc>
          <w:tcPr>
            <w:tcW w:w="738" w:type="dxa"/>
          </w:tcPr>
          <w:p w14:paraId="196CAB81" w14:textId="77777777" w:rsidR="00A9198D" w:rsidRPr="005A16B7" w:rsidRDefault="00A9198D" w:rsidP="00706852">
            <w:pPr>
              <w:spacing w:before="0" w:after="0"/>
              <w:rPr>
                <w:rFonts w:asciiTheme="minorHAnsi" w:hAnsiTheme="minorHAnsi"/>
              </w:rPr>
            </w:pPr>
          </w:p>
        </w:tc>
        <w:tc>
          <w:tcPr>
            <w:tcW w:w="538" w:type="dxa"/>
          </w:tcPr>
          <w:p w14:paraId="78FC4515" w14:textId="77777777" w:rsidR="00A9198D" w:rsidRPr="005A16B7" w:rsidRDefault="00A9198D" w:rsidP="00706852">
            <w:pPr>
              <w:spacing w:before="0" w:after="0"/>
              <w:rPr>
                <w:rFonts w:asciiTheme="minorHAnsi" w:hAnsiTheme="minorHAnsi"/>
              </w:rPr>
            </w:pPr>
          </w:p>
        </w:tc>
        <w:tc>
          <w:tcPr>
            <w:tcW w:w="596" w:type="dxa"/>
          </w:tcPr>
          <w:p w14:paraId="00F332F0" w14:textId="77777777" w:rsidR="00A9198D" w:rsidRPr="005A16B7" w:rsidRDefault="00A9198D" w:rsidP="00706852">
            <w:pPr>
              <w:spacing w:before="0" w:after="0"/>
              <w:rPr>
                <w:rFonts w:asciiTheme="minorHAnsi" w:hAnsiTheme="minorHAnsi"/>
              </w:rPr>
            </w:pPr>
          </w:p>
        </w:tc>
        <w:tc>
          <w:tcPr>
            <w:tcW w:w="538" w:type="dxa"/>
          </w:tcPr>
          <w:p w14:paraId="0CF5E1DB" w14:textId="77777777" w:rsidR="00A9198D" w:rsidRPr="005A16B7" w:rsidRDefault="00A9198D" w:rsidP="00706852">
            <w:pPr>
              <w:spacing w:before="0" w:after="0"/>
              <w:rPr>
                <w:rFonts w:asciiTheme="minorHAnsi" w:hAnsiTheme="minorHAnsi"/>
              </w:rPr>
            </w:pPr>
          </w:p>
        </w:tc>
        <w:tc>
          <w:tcPr>
            <w:tcW w:w="850" w:type="dxa"/>
          </w:tcPr>
          <w:p w14:paraId="4FE638AB" w14:textId="77777777" w:rsidR="00A9198D" w:rsidRPr="005A16B7" w:rsidRDefault="00A9198D" w:rsidP="00706852">
            <w:pPr>
              <w:spacing w:before="0" w:after="0"/>
              <w:rPr>
                <w:rFonts w:asciiTheme="minorHAnsi" w:hAnsiTheme="minorHAnsi"/>
              </w:rPr>
            </w:pPr>
          </w:p>
        </w:tc>
      </w:tr>
      <w:tr w:rsidR="008A070D" w:rsidRPr="005A16B7" w14:paraId="70696FF8" w14:textId="77777777" w:rsidTr="00706852">
        <w:trPr>
          <w:trHeight w:val="20"/>
          <w:tblHeader/>
        </w:trPr>
        <w:tc>
          <w:tcPr>
            <w:tcW w:w="10257" w:type="dxa"/>
            <w:gridSpan w:val="3"/>
          </w:tcPr>
          <w:p w14:paraId="77AD10C8" w14:textId="300FA13F" w:rsidR="00A9198D" w:rsidRPr="005A16B7" w:rsidRDefault="006F493B" w:rsidP="00706852">
            <w:pPr>
              <w:spacing w:before="0" w:after="0"/>
              <w:rPr>
                <w:rFonts w:asciiTheme="minorHAnsi" w:hAnsiTheme="minorHAnsi"/>
                <w:b/>
                <w:szCs w:val="22"/>
              </w:rPr>
            </w:pPr>
            <w:r w:rsidRPr="005A16B7">
              <w:rPr>
                <w:rFonts w:asciiTheme="minorHAnsi" w:hAnsiTheme="minorHAnsi"/>
                <w:b/>
                <w:szCs w:val="22"/>
              </w:rPr>
              <w:t xml:space="preserve">        </w:t>
            </w:r>
            <w:r w:rsidR="00A9198D" w:rsidRPr="005A16B7">
              <w:rPr>
                <w:rFonts w:asciiTheme="minorHAnsi" w:hAnsiTheme="minorHAnsi"/>
                <w:b/>
                <w:szCs w:val="22"/>
              </w:rPr>
              <w:t>Completarea cererii de finanțare</w:t>
            </w:r>
          </w:p>
          <w:p w14:paraId="4DC7E557" w14:textId="77777777" w:rsidR="00891942" w:rsidRPr="005A16B7" w:rsidRDefault="009A30C2" w:rsidP="00706852">
            <w:pPr>
              <w:autoSpaceDE w:val="0"/>
              <w:autoSpaceDN w:val="0"/>
              <w:adjustRightInd w:val="0"/>
              <w:spacing w:before="0" w:after="0"/>
              <w:rPr>
                <w:rFonts w:asciiTheme="minorHAnsi" w:hAnsiTheme="minorHAnsi"/>
                <w:szCs w:val="20"/>
              </w:rPr>
            </w:pPr>
            <w:r w:rsidRPr="005A16B7">
              <w:rPr>
                <w:rFonts w:asciiTheme="minorHAnsi" w:hAnsiTheme="minorHAnsi"/>
                <w:szCs w:val="22"/>
              </w:rPr>
              <w:t xml:space="preserve">        </w:t>
            </w:r>
            <w:r w:rsidR="002C7227" w:rsidRPr="005A16B7">
              <w:rPr>
                <w:rFonts w:asciiTheme="minorHAnsi" w:hAnsiTheme="minorHAnsi"/>
                <w:szCs w:val="22"/>
              </w:rPr>
              <w:t>-</w:t>
            </w:r>
            <w:r w:rsidR="00A9198D" w:rsidRPr="005A16B7">
              <w:rPr>
                <w:rFonts w:asciiTheme="minorHAnsi" w:hAnsiTheme="minorHAnsi"/>
                <w:szCs w:val="22"/>
              </w:rPr>
              <w:t xml:space="preserve">Toate </w:t>
            </w:r>
            <w:r w:rsidR="00231D09" w:rsidRPr="005A16B7">
              <w:rPr>
                <w:rFonts w:asciiTheme="minorHAnsi" w:hAnsiTheme="minorHAnsi"/>
                <w:szCs w:val="22"/>
              </w:rPr>
              <w:t xml:space="preserve">rubricile </w:t>
            </w:r>
            <w:r w:rsidR="00A9198D" w:rsidRPr="005A16B7">
              <w:rPr>
                <w:rFonts w:asciiTheme="minorHAnsi" w:hAnsiTheme="minorHAnsi"/>
                <w:szCs w:val="22"/>
              </w:rPr>
              <w:t xml:space="preserve">din cererea </w:t>
            </w:r>
            <w:r w:rsidR="00A9198D" w:rsidRPr="005A16B7">
              <w:rPr>
                <w:rFonts w:asciiTheme="minorHAnsi" w:hAnsiTheme="minorHAnsi"/>
                <w:szCs w:val="20"/>
              </w:rPr>
              <w:t xml:space="preserve">de finanțare  sunt completate cu datele solicitate </w:t>
            </w:r>
            <w:r w:rsidR="00A2140D" w:rsidRPr="005A16B7">
              <w:rPr>
                <w:rFonts w:asciiTheme="minorHAnsi" w:hAnsiTheme="minorHAnsi"/>
                <w:szCs w:val="20"/>
              </w:rPr>
              <w:t xml:space="preserve">pentru specificul apelului de proiecte </w:t>
            </w:r>
            <w:r w:rsidR="00A9198D" w:rsidRPr="005A16B7">
              <w:rPr>
                <w:rFonts w:asciiTheme="minorHAnsi" w:hAnsiTheme="minorHAnsi"/>
                <w:szCs w:val="20"/>
              </w:rPr>
              <w:t xml:space="preserve">şi </w:t>
            </w:r>
            <w:r w:rsidR="00891942" w:rsidRPr="005A16B7">
              <w:rPr>
                <w:rFonts w:asciiTheme="minorHAnsi" w:hAnsiTheme="minorHAnsi"/>
                <w:szCs w:val="20"/>
              </w:rPr>
              <w:t xml:space="preserve">          </w:t>
            </w:r>
          </w:p>
          <w:p w14:paraId="32566230" w14:textId="39CA670A" w:rsidR="00EA064C" w:rsidRPr="005A16B7" w:rsidRDefault="00891942" w:rsidP="00706852">
            <w:pPr>
              <w:autoSpaceDE w:val="0"/>
              <w:autoSpaceDN w:val="0"/>
              <w:adjustRightInd w:val="0"/>
              <w:spacing w:before="0" w:after="0"/>
              <w:jc w:val="both"/>
              <w:rPr>
                <w:rFonts w:asciiTheme="minorHAnsi" w:hAnsiTheme="minorHAnsi"/>
                <w:i/>
                <w:szCs w:val="20"/>
              </w:rPr>
            </w:pPr>
            <w:r w:rsidRPr="005A16B7">
              <w:rPr>
                <w:rFonts w:asciiTheme="minorHAnsi" w:hAnsiTheme="minorHAnsi"/>
                <w:szCs w:val="20"/>
              </w:rPr>
              <w:t xml:space="preserve">        </w:t>
            </w:r>
            <w:r w:rsidR="00A9198D" w:rsidRPr="005A16B7">
              <w:rPr>
                <w:rFonts w:asciiTheme="minorHAnsi" w:hAnsiTheme="minorHAnsi"/>
                <w:szCs w:val="20"/>
              </w:rPr>
              <w:t xml:space="preserve">respectă </w:t>
            </w:r>
            <w:r w:rsidR="00F66349" w:rsidRPr="005A16B7">
              <w:rPr>
                <w:rFonts w:asciiTheme="minorHAnsi" w:hAnsiTheme="minorHAnsi"/>
                <w:szCs w:val="20"/>
              </w:rPr>
              <w:t xml:space="preserve">modelul </w:t>
            </w:r>
            <w:r w:rsidR="0021012E" w:rsidRPr="005A16B7">
              <w:rPr>
                <w:rFonts w:asciiTheme="minorHAnsi" w:hAnsiTheme="minorHAnsi"/>
                <w:szCs w:val="20"/>
              </w:rPr>
              <w:t>prevăzut</w:t>
            </w:r>
            <w:r w:rsidR="0021012E">
              <w:rPr>
                <w:rFonts w:asciiTheme="minorHAnsi" w:hAnsiTheme="minorHAnsi"/>
                <w:szCs w:val="20"/>
              </w:rPr>
              <w:t xml:space="preserve"> in</w:t>
            </w:r>
            <w:r w:rsidR="00F66349" w:rsidRPr="005A16B7">
              <w:rPr>
                <w:rFonts w:asciiTheme="minorHAnsi" w:hAnsiTheme="minorHAnsi"/>
                <w:szCs w:val="20"/>
              </w:rPr>
              <w:t xml:space="preserve"> </w:t>
            </w:r>
            <w:r w:rsidR="00F66349" w:rsidRPr="005A16B7">
              <w:rPr>
                <w:rFonts w:asciiTheme="minorHAnsi" w:hAnsiTheme="minorHAnsi"/>
                <w:i/>
                <w:szCs w:val="20"/>
              </w:rPr>
              <w:t xml:space="preserve">Anexa </w:t>
            </w:r>
            <w:r w:rsidR="00FB3F05" w:rsidRPr="005A16B7">
              <w:rPr>
                <w:rFonts w:asciiTheme="minorHAnsi" w:hAnsiTheme="minorHAnsi"/>
                <w:i/>
                <w:szCs w:val="20"/>
              </w:rPr>
              <w:t>II</w:t>
            </w:r>
            <w:r w:rsidR="00F66349" w:rsidRPr="005A16B7">
              <w:rPr>
                <w:rFonts w:asciiTheme="minorHAnsi" w:hAnsiTheme="minorHAnsi"/>
                <w:szCs w:val="20"/>
              </w:rPr>
              <w:t xml:space="preserve"> la </w:t>
            </w:r>
            <w:r w:rsidR="00A9198D" w:rsidRPr="005A16B7">
              <w:rPr>
                <w:rFonts w:asciiTheme="minorHAnsi" w:hAnsiTheme="minorHAnsi"/>
                <w:i/>
                <w:szCs w:val="20"/>
              </w:rPr>
              <w:t>Ghidul solicitantului?</w:t>
            </w:r>
            <w:r w:rsidR="009A30C2" w:rsidRPr="005A16B7">
              <w:rPr>
                <w:rFonts w:asciiTheme="minorHAnsi" w:hAnsiTheme="minorHAnsi"/>
                <w:i/>
                <w:szCs w:val="20"/>
              </w:rPr>
              <w:t xml:space="preserve"> </w:t>
            </w:r>
          </w:p>
          <w:p w14:paraId="043AAB3A" w14:textId="77777777" w:rsidR="00EA064C" w:rsidRPr="005A16B7" w:rsidRDefault="00EA064C" w:rsidP="00706852">
            <w:pPr>
              <w:autoSpaceDE w:val="0"/>
              <w:autoSpaceDN w:val="0"/>
              <w:adjustRightInd w:val="0"/>
              <w:spacing w:before="0" w:after="0"/>
              <w:jc w:val="both"/>
              <w:rPr>
                <w:rFonts w:asciiTheme="minorHAnsi" w:hAnsiTheme="minorHAnsi" w:cstheme="minorHAnsi"/>
                <w:b/>
                <w:bCs/>
                <w:color w:val="000000" w:themeColor="text1"/>
                <w:szCs w:val="20"/>
                <w:lang w:eastAsia="ro-RO"/>
              </w:rPr>
            </w:pPr>
            <w:r w:rsidRPr="005A16B7">
              <w:rPr>
                <w:rFonts w:asciiTheme="minorHAnsi" w:hAnsiTheme="minorHAnsi"/>
                <w:i/>
                <w:szCs w:val="20"/>
              </w:rPr>
              <w:t xml:space="preserve">        </w:t>
            </w:r>
            <w:r w:rsidR="009A30C2" w:rsidRPr="005A16B7">
              <w:rPr>
                <w:rFonts w:asciiTheme="minorHAnsi" w:hAnsiTheme="minorHAnsi"/>
                <w:szCs w:val="20"/>
              </w:rPr>
              <w:t>(</w:t>
            </w:r>
            <w:r w:rsidR="009A30C2" w:rsidRPr="005A16B7">
              <w:rPr>
                <w:rFonts w:asciiTheme="minorHAnsi" w:hAnsiTheme="minorHAnsi" w:cstheme="minorHAnsi"/>
                <w:b/>
                <w:bCs/>
                <w:color w:val="000000" w:themeColor="text1"/>
                <w:szCs w:val="20"/>
                <w:lang w:eastAsia="ro-RO"/>
              </w:rPr>
              <w:t>Se verifică:</w:t>
            </w:r>
          </w:p>
          <w:p w14:paraId="0D20018F" w14:textId="77777777" w:rsidR="00EA064C" w:rsidRPr="005A16B7" w:rsidRDefault="00EA064C" w:rsidP="00706852">
            <w:pPr>
              <w:autoSpaceDE w:val="0"/>
              <w:autoSpaceDN w:val="0"/>
              <w:adjustRightInd w:val="0"/>
              <w:spacing w:before="0" w:after="0"/>
              <w:jc w:val="both"/>
              <w:rPr>
                <w:rFonts w:asciiTheme="minorHAnsi" w:hAnsiTheme="minorHAnsi" w:cstheme="minorHAnsi"/>
                <w:color w:val="000000" w:themeColor="text1"/>
                <w:szCs w:val="20"/>
                <w:lang w:eastAsia="ro-RO"/>
              </w:rPr>
            </w:pPr>
            <w:r w:rsidRPr="005A16B7">
              <w:rPr>
                <w:rFonts w:asciiTheme="minorHAnsi" w:hAnsiTheme="minorHAnsi" w:cstheme="minorHAnsi"/>
                <w:b/>
                <w:bCs/>
                <w:color w:val="000000" w:themeColor="text1"/>
                <w:szCs w:val="20"/>
                <w:lang w:eastAsia="ro-RO"/>
              </w:rPr>
              <w:t xml:space="preserve">        </w:t>
            </w:r>
            <w:r w:rsidR="009A30C2" w:rsidRPr="005A16B7">
              <w:rPr>
                <w:rFonts w:asciiTheme="minorHAnsi" w:hAnsiTheme="minorHAnsi" w:cstheme="minorHAnsi"/>
                <w:color w:val="000000" w:themeColor="text1"/>
                <w:szCs w:val="20"/>
                <w:lang w:eastAsia="ro-RO"/>
              </w:rPr>
              <w:t>• dacă informațiile completate în cererea de</w:t>
            </w:r>
            <w:r w:rsidR="00891942" w:rsidRPr="005A16B7">
              <w:rPr>
                <w:rFonts w:asciiTheme="minorHAnsi" w:hAnsiTheme="minorHAnsi" w:cstheme="minorHAnsi"/>
                <w:color w:val="000000" w:themeColor="text1"/>
                <w:szCs w:val="20"/>
                <w:lang w:eastAsia="ro-RO"/>
              </w:rPr>
              <w:t xml:space="preserve"> </w:t>
            </w:r>
            <w:r w:rsidR="009A30C2" w:rsidRPr="005A16B7">
              <w:rPr>
                <w:rFonts w:asciiTheme="minorHAnsi" w:hAnsiTheme="minorHAnsi" w:cstheme="minorHAnsi"/>
                <w:color w:val="000000" w:themeColor="text1"/>
                <w:szCs w:val="20"/>
                <w:lang w:eastAsia="ro-RO"/>
              </w:rPr>
              <w:t>finanțare sunt corelate cu informațiile din anexele cererii de finanțare;</w:t>
            </w:r>
          </w:p>
          <w:p w14:paraId="7F0AEE75" w14:textId="77777777" w:rsidR="00EA064C" w:rsidRPr="005A16B7" w:rsidRDefault="00EA064C" w:rsidP="00706852">
            <w:pPr>
              <w:autoSpaceDE w:val="0"/>
              <w:autoSpaceDN w:val="0"/>
              <w:adjustRightInd w:val="0"/>
              <w:spacing w:before="0" w:after="0"/>
              <w:jc w:val="both"/>
              <w:rPr>
                <w:rFonts w:asciiTheme="minorHAnsi" w:hAnsiTheme="minorHAnsi" w:cstheme="minorHAnsi"/>
                <w:color w:val="000000" w:themeColor="text1"/>
                <w:szCs w:val="20"/>
                <w:lang w:eastAsia="ro-RO"/>
              </w:rPr>
            </w:pPr>
            <w:r w:rsidRPr="005A16B7">
              <w:rPr>
                <w:rFonts w:asciiTheme="minorHAnsi" w:hAnsiTheme="minorHAnsi" w:cstheme="minorHAnsi"/>
                <w:color w:val="000000" w:themeColor="text1"/>
                <w:szCs w:val="20"/>
                <w:lang w:eastAsia="ro-RO"/>
              </w:rPr>
              <w:t xml:space="preserve">        </w:t>
            </w:r>
            <w:r w:rsidR="009A30C2" w:rsidRPr="005A16B7">
              <w:rPr>
                <w:rFonts w:asciiTheme="minorHAnsi" w:hAnsiTheme="minorHAnsi" w:cstheme="minorHAnsi"/>
                <w:color w:val="000000" w:themeColor="text1"/>
                <w:szCs w:val="20"/>
                <w:lang w:eastAsia="ro-RO"/>
              </w:rPr>
              <w:t xml:space="preserve">• dacă informațiile completate sunt aferente solicitantului de finanțare și investiției propuse; </w:t>
            </w:r>
          </w:p>
          <w:p w14:paraId="38F52816" w14:textId="3571BD3D" w:rsidR="00EA064C" w:rsidRPr="005A16B7" w:rsidRDefault="00EA064C" w:rsidP="00706852">
            <w:pPr>
              <w:autoSpaceDE w:val="0"/>
              <w:autoSpaceDN w:val="0"/>
              <w:adjustRightInd w:val="0"/>
              <w:spacing w:before="0" w:after="0"/>
              <w:jc w:val="both"/>
              <w:rPr>
                <w:rFonts w:asciiTheme="minorHAnsi" w:hAnsiTheme="minorHAnsi" w:cstheme="minorHAnsi"/>
                <w:color w:val="000000" w:themeColor="text1"/>
                <w:szCs w:val="20"/>
                <w:lang w:eastAsia="ro-RO"/>
              </w:rPr>
            </w:pPr>
            <w:r w:rsidRPr="005A16B7">
              <w:rPr>
                <w:rFonts w:asciiTheme="minorHAnsi" w:hAnsiTheme="minorHAnsi" w:cstheme="minorHAnsi"/>
                <w:color w:val="000000" w:themeColor="text1"/>
                <w:szCs w:val="20"/>
                <w:lang w:eastAsia="ro-RO"/>
              </w:rPr>
              <w:t xml:space="preserve">        </w:t>
            </w:r>
            <w:r w:rsidR="009A30C2" w:rsidRPr="005A16B7">
              <w:rPr>
                <w:rFonts w:asciiTheme="minorHAnsi" w:hAnsiTheme="minorHAnsi" w:cstheme="minorHAnsi"/>
                <w:color w:val="000000" w:themeColor="text1"/>
                <w:szCs w:val="20"/>
                <w:lang w:eastAsia="ro-RO"/>
              </w:rPr>
              <w:t xml:space="preserve">• dacă în secțiunile cererii de finanțare sunt completate toate informațiile obligatorii menționate în Anexa </w:t>
            </w:r>
            <w:r w:rsidR="00966FEF" w:rsidRPr="005A16B7">
              <w:rPr>
                <w:rFonts w:asciiTheme="minorHAnsi" w:hAnsiTheme="minorHAnsi" w:cstheme="minorHAnsi"/>
                <w:color w:val="000000" w:themeColor="text1"/>
                <w:szCs w:val="20"/>
                <w:lang w:eastAsia="ro-RO"/>
              </w:rPr>
              <w:t>II</w:t>
            </w:r>
            <w:r w:rsidR="009A30C2" w:rsidRPr="005A16B7">
              <w:rPr>
                <w:rFonts w:asciiTheme="minorHAnsi" w:hAnsiTheme="minorHAnsi" w:cstheme="minorHAnsi"/>
                <w:color w:val="000000" w:themeColor="text1"/>
                <w:szCs w:val="20"/>
                <w:lang w:eastAsia="ro-RO"/>
              </w:rPr>
              <w:t xml:space="preserve"> - Instrucțiuni </w:t>
            </w:r>
            <w:r w:rsidRPr="005A16B7">
              <w:rPr>
                <w:rFonts w:asciiTheme="minorHAnsi" w:hAnsiTheme="minorHAnsi" w:cstheme="minorHAnsi"/>
                <w:color w:val="000000" w:themeColor="text1"/>
                <w:szCs w:val="20"/>
                <w:lang w:eastAsia="ro-RO"/>
              </w:rPr>
              <w:t xml:space="preserve">    </w:t>
            </w:r>
          </w:p>
          <w:p w14:paraId="016F3A11" w14:textId="37B4E54D" w:rsidR="009A30C2" w:rsidRPr="005A16B7" w:rsidRDefault="00EA064C" w:rsidP="00706852">
            <w:pPr>
              <w:autoSpaceDE w:val="0"/>
              <w:autoSpaceDN w:val="0"/>
              <w:adjustRightInd w:val="0"/>
              <w:spacing w:before="0" w:after="0"/>
              <w:jc w:val="both"/>
              <w:rPr>
                <w:rFonts w:asciiTheme="minorHAnsi" w:hAnsiTheme="minorHAnsi" w:cstheme="minorHAnsi"/>
                <w:color w:val="27344C"/>
                <w:szCs w:val="20"/>
                <w:lang w:eastAsia="ro-RO"/>
              </w:rPr>
            </w:pPr>
            <w:r w:rsidRPr="005A16B7">
              <w:rPr>
                <w:rFonts w:asciiTheme="minorHAnsi" w:hAnsiTheme="minorHAnsi" w:cstheme="minorHAnsi"/>
                <w:color w:val="000000" w:themeColor="text1"/>
                <w:szCs w:val="20"/>
                <w:lang w:eastAsia="ro-RO"/>
              </w:rPr>
              <w:t xml:space="preserve">         </w:t>
            </w:r>
            <w:r w:rsidR="009A30C2" w:rsidRPr="005A16B7">
              <w:rPr>
                <w:rFonts w:asciiTheme="minorHAnsi" w:hAnsiTheme="minorHAnsi" w:cstheme="minorHAnsi"/>
                <w:color w:val="000000" w:themeColor="text1"/>
                <w:szCs w:val="20"/>
                <w:lang w:eastAsia="ro-RO"/>
              </w:rPr>
              <w:t xml:space="preserve">completare  formular cerere de </w:t>
            </w:r>
            <w:r w:rsidR="0021012E" w:rsidRPr="005A16B7">
              <w:rPr>
                <w:rFonts w:asciiTheme="minorHAnsi" w:hAnsiTheme="minorHAnsi" w:cstheme="minorHAnsi"/>
                <w:color w:val="000000" w:themeColor="text1"/>
                <w:szCs w:val="20"/>
                <w:lang w:eastAsia="ro-RO"/>
              </w:rPr>
              <w:t>finanțare</w:t>
            </w:r>
            <w:r w:rsidR="009A30C2" w:rsidRPr="005A16B7">
              <w:rPr>
                <w:rFonts w:asciiTheme="minorHAnsi" w:hAnsiTheme="minorHAnsi" w:cstheme="minorHAnsi"/>
                <w:color w:val="27344C"/>
                <w:szCs w:val="20"/>
                <w:lang w:eastAsia="ro-RO"/>
              </w:rPr>
              <w:t>)</w:t>
            </w:r>
          </w:p>
          <w:p w14:paraId="17F2FEE3" w14:textId="06E71097" w:rsidR="00A9198D" w:rsidRPr="005A16B7" w:rsidRDefault="002C7227" w:rsidP="00706852">
            <w:pPr>
              <w:pStyle w:val="Header"/>
              <w:tabs>
                <w:tab w:val="clear" w:pos="4320"/>
                <w:tab w:val="center" w:pos="639"/>
              </w:tabs>
              <w:spacing w:before="0" w:after="0"/>
              <w:ind w:left="360"/>
              <w:jc w:val="both"/>
              <w:rPr>
                <w:rFonts w:asciiTheme="minorHAnsi" w:hAnsiTheme="minorHAnsi"/>
                <w:szCs w:val="20"/>
              </w:rPr>
            </w:pPr>
            <w:r w:rsidRPr="005A16B7">
              <w:rPr>
                <w:rFonts w:asciiTheme="minorHAnsi" w:hAnsiTheme="minorHAnsi"/>
                <w:szCs w:val="20"/>
              </w:rPr>
              <w:t>-</w:t>
            </w:r>
            <w:r w:rsidR="00A9198D" w:rsidRPr="005A16B7">
              <w:rPr>
                <w:rFonts w:asciiTheme="minorHAnsi" w:hAnsiTheme="minorHAnsi"/>
                <w:szCs w:val="20"/>
              </w:rPr>
              <w:t>Cerer</w:t>
            </w:r>
            <w:r w:rsidR="008F1ACA" w:rsidRPr="005A16B7">
              <w:rPr>
                <w:rFonts w:asciiTheme="minorHAnsi" w:hAnsiTheme="minorHAnsi"/>
                <w:szCs w:val="20"/>
              </w:rPr>
              <w:t>ea</w:t>
            </w:r>
            <w:r w:rsidR="00A9198D" w:rsidRPr="005A16B7">
              <w:rPr>
                <w:rFonts w:asciiTheme="minorHAnsi" w:hAnsiTheme="minorHAnsi"/>
                <w:szCs w:val="20"/>
              </w:rPr>
              <w:t xml:space="preserve"> de finanţare </w:t>
            </w:r>
            <w:r w:rsidR="00AD67F9" w:rsidRPr="005A16B7">
              <w:rPr>
                <w:rFonts w:asciiTheme="minorHAnsi" w:hAnsiTheme="minorHAnsi" w:cstheme="minorHAnsi"/>
                <w:szCs w:val="20"/>
              </w:rPr>
              <w:t xml:space="preserve"> şi anexele la aceasta sunt completate în integralitate </w:t>
            </w:r>
            <w:r w:rsidR="00A9198D" w:rsidRPr="005A16B7">
              <w:rPr>
                <w:rFonts w:asciiTheme="minorHAnsi" w:hAnsiTheme="minorHAnsi"/>
                <w:szCs w:val="20"/>
              </w:rPr>
              <w:t>în limba română?</w:t>
            </w:r>
          </w:p>
          <w:p w14:paraId="5B3ADEFE" w14:textId="77777777" w:rsidR="00EA064C" w:rsidRPr="005A16B7" w:rsidRDefault="002C7227" w:rsidP="00706852">
            <w:pPr>
              <w:pStyle w:val="Header"/>
              <w:tabs>
                <w:tab w:val="center" w:pos="639"/>
              </w:tabs>
              <w:spacing w:before="0" w:after="0"/>
              <w:ind w:left="360"/>
              <w:jc w:val="both"/>
              <w:rPr>
                <w:rFonts w:asciiTheme="minorHAnsi" w:hAnsiTheme="minorHAnsi"/>
                <w:szCs w:val="20"/>
              </w:rPr>
            </w:pPr>
            <w:r w:rsidRPr="005A16B7">
              <w:rPr>
                <w:rFonts w:asciiTheme="minorHAnsi" w:hAnsiTheme="minorHAnsi" w:cstheme="minorHAnsi"/>
                <w:szCs w:val="20"/>
              </w:rPr>
              <w:t>-</w:t>
            </w:r>
            <w:r w:rsidR="00AD67F9" w:rsidRPr="005A16B7">
              <w:rPr>
                <w:rFonts w:asciiTheme="minorHAnsi" w:hAnsiTheme="minorHAnsi" w:cstheme="minorHAnsi"/>
                <w:szCs w:val="20"/>
              </w:rPr>
              <w:t xml:space="preserve">Cererea de finanţare şi documentele anexate la cererea de finanțare sunt semnate conform prevederilor Ghidului solicitantului? </w:t>
            </w:r>
            <w:r w:rsidR="00AD67F9" w:rsidRPr="005A16B7">
              <w:rPr>
                <w:rFonts w:asciiTheme="minorHAnsi" w:hAnsiTheme="minorHAnsi" w:cstheme="minorHAnsi"/>
                <w:i/>
                <w:szCs w:val="20"/>
              </w:rPr>
              <w:t>Dacă este cazul</w:t>
            </w:r>
            <w:r w:rsidR="00AD67F9" w:rsidRPr="005A16B7">
              <w:rPr>
                <w:rFonts w:asciiTheme="minorHAnsi" w:hAnsiTheme="minorHAnsi" w:cstheme="minorHAnsi"/>
                <w:szCs w:val="20"/>
              </w:rPr>
              <w:t>, este anexată împuternicirea pentru semnarea electronică</w:t>
            </w:r>
            <w:r w:rsidR="006F493B" w:rsidRPr="005A16B7">
              <w:rPr>
                <w:rFonts w:asciiTheme="minorHAnsi" w:hAnsiTheme="minorHAnsi" w:cstheme="minorHAnsi"/>
                <w:szCs w:val="20"/>
              </w:rPr>
              <w:t xml:space="preserve"> extinsă a Cererii de finanţare</w:t>
            </w:r>
            <w:r w:rsidR="009C6501" w:rsidRPr="005A16B7">
              <w:rPr>
                <w:rFonts w:asciiTheme="minorHAnsi" w:hAnsiTheme="minorHAnsi" w:cstheme="minorHAnsi"/>
                <w:szCs w:val="20"/>
              </w:rPr>
              <w:t>, precum și Certificarea aplicaţiei</w:t>
            </w:r>
            <w:r w:rsidR="00D36A48" w:rsidRPr="005A16B7">
              <w:rPr>
                <w:rFonts w:asciiTheme="minorHAnsi" w:hAnsiTheme="minorHAnsi" w:cstheme="minorHAnsi"/>
                <w:szCs w:val="20"/>
              </w:rPr>
              <w:t xml:space="preserve"> (Model M)</w:t>
            </w:r>
            <w:r w:rsidR="006F493B" w:rsidRPr="005A16B7">
              <w:rPr>
                <w:rFonts w:asciiTheme="minorHAnsi" w:hAnsiTheme="minorHAnsi" w:cstheme="minorHAnsi"/>
                <w:szCs w:val="20"/>
              </w:rPr>
              <w:t>?</w:t>
            </w:r>
            <w:r w:rsidR="00F66349" w:rsidRPr="005A16B7">
              <w:rPr>
                <w:rFonts w:asciiTheme="minorHAnsi" w:hAnsiTheme="minorHAnsi"/>
                <w:szCs w:val="20"/>
              </w:rPr>
              <w:t xml:space="preserve">  </w:t>
            </w:r>
            <w:r w:rsidR="00CE76A9" w:rsidRPr="005A16B7">
              <w:rPr>
                <w:rFonts w:asciiTheme="minorHAnsi" w:hAnsiTheme="minorHAnsi"/>
                <w:szCs w:val="20"/>
              </w:rPr>
              <w:t xml:space="preserve"> </w:t>
            </w:r>
          </w:p>
          <w:p w14:paraId="1E8BF5C8" w14:textId="0CAFC60D" w:rsidR="00E6333D" w:rsidRPr="005A16B7" w:rsidRDefault="009A30C2" w:rsidP="00706852">
            <w:pPr>
              <w:pStyle w:val="Header"/>
              <w:tabs>
                <w:tab w:val="center" w:pos="639"/>
              </w:tabs>
              <w:spacing w:before="0" w:after="0"/>
              <w:ind w:left="360"/>
              <w:jc w:val="both"/>
              <w:rPr>
                <w:rFonts w:asciiTheme="minorHAnsi" w:hAnsiTheme="minorHAnsi"/>
              </w:rPr>
            </w:pPr>
            <w:r w:rsidRPr="005A16B7">
              <w:rPr>
                <w:rFonts w:asciiTheme="minorHAnsi" w:hAnsiTheme="minorHAnsi"/>
                <w:szCs w:val="20"/>
              </w:rPr>
              <w:t>(</w:t>
            </w:r>
            <w:r w:rsidRPr="005A16B7">
              <w:rPr>
                <w:rFonts w:asciiTheme="minorHAnsi" w:hAnsiTheme="minorHAnsi"/>
                <w:b/>
                <w:szCs w:val="20"/>
              </w:rPr>
              <w:t>Se verifică:</w:t>
            </w:r>
            <w:r w:rsidRPr="005A16B7">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A16B7">
              <w:rPr>
                <w:rFonts w:asciiTheme="minorHAnsi" w:hAnsiTheme="minorHAnsi"/>
                <w:szCs w:val="20"/>
              </w:rPr>
              <w:t xml:space="preserve"> </w:t>
            </w:r>
            <w:r w:rsidRPr="005A16B7">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A16B7" w:rsidRDefault="00A9198D" w:rsidP="00706852">
            <w:pPr>
              <w:spacing w:before="0" w:after="0"/>
              <w:jc w:val="center"/>
              <w:rPr>
                <w:rFonts w:asciiTheme="minorHAnsi" w:hAnsiTheme="minorHAnsi"/>
              </w:rPr>
            </w:pPr>
          </w:p>
        </w:tc>
        <w:tc>
          <w:tcPr>
            <w:tcW w:w="488" w:type="dxa"/>
          </w:tcPr>
          <w:p w14:paraId="6A999A9D" w14:textId="77777777" w:rsidR="00A9198D" w:rsidRPr="005A16B7" w:rsidRDefault="00A9198D" w:rsidP="00706852">
            <w:pPr>
              <w:spacing w:before="0" w:after="0"/>
              <w:rPr>
                <w:rFonts w:asciiTheme="minorHAnsi" w:hAnsiTheme="minorHAnsi"/>
              </w:rPr>
            </w:pPr>
          </w:p>
        </w:tc>
        <w:tc>
          <w:tcPr>
            <w:tcW w:w="715" w:type="dxa"/>
          </w:tcPr>
          <w:p w14:paraId="21CD798A" w14:textId="77777777" w:rsidR="00A9198D" w:rsidRPr="005A16B7" w:rsidRDefault="00A9198D" w:rsidP="00706852">
            <w:pPr>
              <w:spacing w:before="0" w:after="0"/>
              <w:rPr>
                <w:rFonts w:asciiTheme="minorHAnsi" w:hAnsiTheme="minorHAnsi"/>
              </w:rPr>
            </w:pPr>
          </w:p>
        </w:tc>
        <w:tc>
          <w:tcPr>
            <w:tcW w:w="738" w:type="dxa"/>
          </w:tcPr>
          <w:p w14:paraId="62BC6A50" w14:textId="77777777" w:rsidR="00A9198D" w:rsidRPr="005A16B7" w:rsidRDefault="00A9198D" w:rsidP="00706852">
            <w:pPr>
              <w:spacing w:before="0" w:after="0"/>
              <w:rPr>
                <w:rFonts w:asciiTheme="minorHAnsi" w:hAnsiTheme="minorHAnsi"/>
              </w:rPr>
            </w:pPr>
          </w:p>
        </w:tc>
        <w:tc>
          <w:tcPr>
            <w:tcW w:w="538" w:type="dxa"/>
          </w:tcPr>
          <w:p w14:paraId="71476E54" w14:textId="77777777" w:rsidR="00A9198D" w:rsidRPr="005A16B7" w:rsidRDefault="00A9198D" w:rsidP="00706852">
            <w:pPr>
              <w:spacing w:before="0" w:after="0"/>
              <w:rPr>
                <w:rFonts w:asciiTheme="minorHAnsi" w:hAnsiTheme="minorHAnsi"/>
              </w:rPr>
            </w:pPr>
          </w:p>
        </w:tc>
        <w:tc>
          <w:tcPr>
            <w:tcW w:w="596" w:type="dxa"/>
          </w:tcPr>
          <w:p w14:paraId="5C60829A" w14:textId="77777777" w:rsidR="00A9198D" w:rsidRPr="005A16B7" w:rsidRDefault="00A9198D" w:rsidP="00706852">
            <w:pPr>
              <w:spacing w:before="0" w:after="0"/>
              <w:rPr>
                <w:rFonts w:asciiTheme="minorHAnsi" w:hAnsiTheme="minorHAnsi"/>
              </w:rPr>
            </w:pPr>
          </w:p>
        </w:tc>
        <w:tc>
          <w:tcPr>
            <w:tcW w:w="538" w:type="dxa"/>
          </w:tcPr>
          <w:p w14:paraId="7D7F31F9" w14:textId="77777777" w:rsidR="00A9198D" w:rsidRPr="005A16B7" w:rsidRDefault="00A9198D" w:rsidP="00706852">
            <w:pPr>
              <w:spacing w:before="0" w:after="0"/>
              <w:rPr>
                <w:rFonts w:asciiTheme="minorHAnsi" w:hAnsiTheme="minorHAnsi"/>
              </w:rPr>
            </w:pPr>
          </w:p>
        </w:tc>
        <w:tc>
          <w:tcPr>
            <w:tcW w:w="850" w:type="dxa"/>
          </w:tcPr>
          <w:p w14:paraId="13AD0A1B" w14:textId="77777777" w:rsidR="00A9198D" w:rsidRPr="005A16B7" w:rsidRDefault="00A9198D" w:rsidP="00706852">
            <w:pPr>
              <w:spacing w:before="0" w:after="0"/>
              <w:rPr>
                <w:rFonts w:asciiTheme="minorHAnsi" w:hAnsiTheme="minorHAnsi"/>
              </w:rPr>
            </w:pPr>
          </w:p>
        </w:tc>
      </w:tr>
      <w:tr w:rsidR="008A070D" w:rsidRPr="005A16B7" w14:paraId="7C9C1C8F" w14:textId="77777777" w:rsidTr="00706852">
        <w:trPr>
          <w:trHeight w:val="20"/>
          <w:tblHeader/>
        </w:trPr>
        <w:tc>
          <w:tcPr>
            <w:tcW w:w="360" w:type="dxa"/>
            <w:tcBorders>
              <w:bottom w:val="single" w:sz="4" w:space="0" w:color="auto"/>
            </w:tcBorders>
            <w:shd w:val="clear" w:color="auto" w:fill="C0C0C0"/>
          </w:tcPr>
          <w:p w14:paraId="7DA937DF" w14:textId="77777777" w:rsidR="00A9198D" w:rsidRPr="005A16B7" w:rsidRDefault="00A9198D" w:rsidP="00706852">
            <w:pPr>
              <w:numPr>
                <w:ilvl w:val="0"/>
                <w:numId w:val="5"/>
              </w:numPr>
              <w:spacing w:before="0" w:after="0"/>
              <w:rPr>
                <w:rFonts w:asciiTheme="minorHAnsi" w:hAnsiTheme="minorHAnsi"/>
                <w:b/>
                <w:bCs/>
              </w:rPr>
            </w:pPr>
          </w:p>
        </w:tc>
        <w:tc>
          <w:tcPr>
            <w:tcW w:w="14836" w:type="dxa"/>
            <w:gridSpan w:val="10"/>
            <w:tcBorders>
              <w:bottom w:val="single" w:sz="4" w:space="0" w:color="auto"/>
            </w:tcBorders>
            <w:shd w:val="clear" w:color="auto" w:fill="C0C0C0"/>
          </w:tcPr>
          <w:p w14:paraId="4B9B9BA8" w14:textId="37607494" w:rsidR="00A9198D" w:rsidRPr="005A16B7" w:rsidRDefault="00EA064C" w:rsidP="00706852">
            <w:pPr>
              <w:spacing w:after="0"/>
              <w:rPr>
                <w:rFonts w:asciiTheme="minorHAnsi" w:hAnsiTheme="minorHAnsi" w:cstheme="minorHAnsi"/>
                <w:b/>
                <w:bCs/>
                <w:szCs w:val="20"/>
              </w:rPr>
            </w:pPr>
            <w:r w:rsidRPr="005A16B7">
              <w:rPr>
                <w:rFonts w:asciiTheme="minorHAnsi" w:eastAsiaTheme="minorHAnsi" w:hAnsiTheme="minorHAnsi" w:cstheme="minorHAnsi"/>
                <w:b/>
                <w:szCs w:val="20"/>
              </w:rPr>
              <w:t>B.</w:t>
            </w:r>
            <w:r w:rsidR="00B65034" w:rsidRPr="005A16B7">
              <w:rPr>
                <w:rFonts w:asciiTheme="minorHAnsi" w:eastAsiaTheme="minorHAnsi" w:hAnsiTheme="minorHAnsi" w:cstheme="minorHAnsi"/>
                <w:b/>
                <w:szCs w:val="20"/>
              </w:rPr>
              <w:t xml:space="preserve"> </w:t>
            </w:r>
            <w:r w:rsidR="00B316D8" w:rsidRPr="005A16B7">
              <w:rPr>
                <w:rFonts w:asciiTheme="minorHAnsi" w:eastAsiaTheme="minorHAnsi" w:hAnsiTheme="minorHAnsi" w:cstheme="minorHAnsi"/>
                <w:b/>
                <w:szCs w:val="20"/>
              </w:rPr>
              <w:t>D</w:t>
            </w:r>
            <w:r w:rsidR="00B316D8" w:rsidRPr="005A16B7">
              <w:rPr>
                <w:rFonts w:asciiTheme="minorHAnsi" w:hAnsiTheme="minorHAnsi" w:cstheme="minorHAnsi"/>
                <w:b/>
                <w:bCs/>
                <w:szCs w:val="20"/>
              </w:rPr>
              <w:t>ocumentele suport prin care fac dovada îndeplinirii tuturor criteriilor de eligibilitate</w:t>
            </w:r>
          </w:p>
          <w:p w14:paraId="4B34491A" w14:textId="6D46D3BE" w:rsidR="00B316D8" w:rsidRPr="005A16B7" w:rsidRDefault="00B316D8" w:rsidP="00706852">
            <w:pPr>
              <w:autoSpaceDE w:val="0"/>
              <w:autoSpaceDN w:val="0"/>
              <w:adjustRightInd w:val="0"/>
              <w:spacing w:before="0" w:after="0"/>
              <w:rPr>
                <w:rFonts w:asciiTheme="minorHAnsi" w:hAnsiTheme="minorHAnsi" w:cstheme="minorHAnsi"/>
                <w:color w:val="000000" w:themeColor="text1"/>
                <w:szCs w:val="20"/>
                <w:lang w:eastAsia="ro-RO"/>
              </w:rPr>
            </w:pPr>
            <w:r w:rsidRPr="005A16B7">
              <w:rPr>
                <w:rFonts w:asciiTheme="minorHAnsi" w:hAnsiTheme="minorHAnsi" w:cstheme="minorHAnsi"/>
                <w:b/>
                <w:bCs/>
                <w:color w:val="000000" w:themeColor="text1"/>
                <w:szCs w:val="20"/>
                <w:lang w:eastAsia="ro-RO"/>
              </w:rPr>
              <w:t xml:space="preserve">Se verifică: </w:t>
            </w:r>
            <w:r w:rsidRPr="005A16B7">
              <w:rPr>
                <w:rFonts w:asciiTheme="minorHAnsi" w:hAnsiTheme="minorHAnsi" w:cstheme="minorHAnsi"/>
                <w:color w:val="000000" w:themeColor="text1"/>
                <w:szCs w:val="20"/>
                <w:lang w:eastAsia="ro-RO"/>
              </w:rPr>
              <w:t>dacă la finalul etapei de evaluare unul din criteriile de mai jos este bifat cu NU, caz în care proiectul se va respinge.</w:t>
            </w:r>
          </w:p>
          <w:p w14:paraId="5FD1544E" w14:textId="2F3C6957" w:rsidR="00B316D8" w:rsidRPr="005A16B7" w:rsidRDefault="00B316D8" w:rsidP="00706852">
            <w:pPr>
              <w:autoSpaceDE w:val="0"/>
              <w:autoSpaceDN w:val="0"/>
              <w:adjustRightInd w:val="0"/>
              <w:spacing w:before="0" w:after="0"/>
              <w:rPr>
                <w:rFonts w:asciiTheme="minorHAnsi" w:hAnsiTheme="minorHAnsi" w:cstheme="minorHAnsi"/>
                <w:color w:val="000000" w:themeColor="text1"/>
                <w:szCs w:val="20"/>
                <w:lang w:eastAsia="ro-RO"/>
              </w:rPr>
            </w:pPr>
            <w:r w:rsidRPr="005A16B7">
              <w:rPr>
                <w:rFonts w:asciiTheme="minorHAnsi" w:hAnsiTheme="minorHAnsi" w:cstheme="minorHAnsi"/>
                <w:color w:val="000000" w:themeColor="text1"/>
                <w:szCs w:val="20"/>
                <w:lang w:eastAsia="ro-RO"/>
              </w:rPr>
              <w:t xml:space="preserve">Se pot solicita clarificări pentru toate elementele de mai jos, cu </w:t>
            </w:r>
            <w:r w:rsidR="0021012E" w:rsidRPr="005A16B7">
              <w:rPr>
                <w:rFonts w:asciiTheme="minorHAnsi" w:hAnsiTheme="minorHAnsi" w:cstheme="minorHAnsi"/>
                <w:color w:val="000000" w:themeColor="text1"/>
                <w:szCs w:val="20"/>
                <w:lang w:eastAsia="ro-RO"/>
              </w:rPr>
              <w:t>excepțiile</w:t>
            </w:r>
            <w:r w:rsidRPr="005A16B7">
              <w:rPr>
                <w:rFonts w:asciiTheme="minorHAnsi" w:hAnsiTheme="minorHAnsi" w:cstheme="minorHAnsi"/>
                <w:color w:val="000000" w:themeColor="text1"/>
                <w:szCs w:val="20"/>
                <w:lang w:eastAsia="ro-RO"/>
              </w:rPr>
              <w:t xml:space="preserve"> </w:t>
            </w:r>
            <w:r w:rsidR="0021012E" w:rsidRPr="005A16B7">
              <w:rPr>
                <w:rFonts w:asciiTheme="minorHAnsi" w:hAnsiTheme="minorHAnsi" w:cstheme="minorHAnsi"/>
                <w:color w:val="000000" w:themeColor="text1"/>
                <w:szCs w:val="20"/>
                <w:lang w:eastAsia="ro-RO"/>
              </w:rPr>
              <w:t>menționate</w:t>
            </w:r>
            <w:r w:rsidRPr="005A16B7">
              <w:rPr>
                <w:rFonts w:asciiTheme="minorHAnsi" w:hAnsiTheme="minorHAnsi" w:cstheme="minorHAnsi"/>
                <w:color w:val="000000" w:themeColor="text1"/>
                <w:szCs w:val="20"/>
                <w:lang w:eastAsia="ro-RO"/>
              </w:rPr>
              <w:t>.</w:t>
            </w:r>
          </w:p>
        </w:tc>
      </w:tr>
      <w:tr w:rsidR="008A070D" w:rsidRPr="005A16B7" w14:paraId="004D74C8" w14:textId="77777777" w:rsidTr="00706852">
        <w:trPr>
          <w:trHeight w:val="20"/>
          <w:tblHeader/>
        </w:trPr>
        <w:tc>
          <w:tcPr>
            <w:tcW w:w="10257" w:type="dxa"/>
            <w:gridSpan w:val="3"/>
            <w:tcBorders>
              <w:bottom w:val="single" w:sz="4" w:space="0" w:color="auto"/>
            </w:tcBorders>
          </w:tcPr>
          <w:p w14:paraId="0F74A1FA" w14:textId="5082C6BC" w:rsidR="00D44302" w:rsidRPr="005A16B7" w:rsidRDefault="006F493B" w:rsidP="00706852">
            <w:pPr>
              <w:pStyle w:val="Header"/>
              <w:tabs>
                <w:tab w:val="clear" w:pos="4320"/>
                <w:tab w:val="center" w:pos="639"/>
              </w:tabs>
              <w:spacing w:before="0" w:after="0"/>
              <w:rPr>
                <w:rFonts w:asciiTheme="minorHAnsi" w:hAnsiTheme="minorHAnsi"/>
              </w:rPr>
            </w:pPr>
            <w:r w:rsidRPr="005A16B7">
              <w:rPr>
                <w:rFonts w:asciiTheme="minorHAnsi" w:hAnsiTheme="minorHAnsi"/>
              </w:rPr>
              <w:t xml:space="preserve">        </w:t>
            </w:r>
            <w:r w:rsidR="00FE274C" w:rsidRPr="005A16B7">
              <w:t xml:space="preserve"> </w:t>
            </w:r>
            <w:r w:rsidR="00FE274C" w:rsidRPr="005A16B7">
              <w:rPr>
                <w:rFonts w:asciiTheme="minorHAnsi" w:hAnsiTheme="minorHAnsi"/>
              </w:rPr>
              <w:t xml:space="preserve">Anexele </w:t>
            </w:r>
            <w:r w:rsidR="00FE274C" w:rsidRPr="005A16B7">
              <w:rPr>
                <w:rFonts w:asciiTheme="minorHAnsi" w:hAnsiTheme="minorHAnsi"/>
                <w:b/>
              </w:rPr>
              <w:t>obligatorii la depunerea cererii de finanțare</w:t>
            </w:r>
            <w:r w:rsidR="00FE274C" w:rsidRPr="005A16B7">
              <w:rPr>
                <w:rFonts w:asciiTheme="minorHAnsi" w:hAnsiTheme="minorHAnsi"/>
              </w:rPr>
              <w:t>, menționate în cadrul ghidului solicitantului, se regăsesc anexate in forma solicitata in conformitate cu prevederile legale in vigoare, respectiv prevederile ghidului solicitantului?</w:t>
            </w:r>
          </w:p>
        </w:tc>
        <w:tc>
          <w:tcPr>
            <w:tcW w:w="476" w:type="dxa"/>
            <w:tcBorders>
              <w:bottom w:val="single" w:sz="4" w:space="0" w:color="auto"/>
            </w:tcBorders>
          </w:tcPr>
          <w:p w14:paraId="0876BCE1" w14:textId="77777777" w:rsidR="00A9198D" w:rsidRPr="005A16B7" w:rsidRDefault="00A9198D" w:rsidP="00706852">
            <w:pPr>
              <w:spacing w:before="0" w:after="0"/>
              <w:jc w:val="center"/>
              <w:rPr>
                <w:rFonts w:asciiTheme="minorHAnsi" w:hAnsiTheme="minorHAnsi"/>
              </w:rPr>
            </w:pPr>
          </w:p>
        </w:tc>
        <w:tc>
          <w:tcPr>
            <w:tcW w:w="488" w:type="dxa"/>
            <w:tcBorders>
              <w:bottom w:val="single" w:sz="4" w:space="0" w:color="auto"/>
            </w:tcBorders>
          </w:tcPr>
          <w:p w14:paraId="4E38BB09" w14:textId="77777777" w:rsidR="00A9198D" w:rsidRPr="005A16B7" w:rsidRDefault="00A9198D" w:rsidP="00706852">
            <w:pPr>
              <w:spacing w:before="0" w:after="0"/>
              <w:rPr>
                <w:rFonts w:asciiTheme="minorHAnsi" w:hAnsiTheme="minorHAnsi"/>
              </w:rPr>
            </w:pPr>
          </w:p>
        </w:tc>
        <w:tc>
          <w:tcPr>
            <w:tcW w:w="715" w:type="dxa"/>
            <w:tcBorders>
              <w:bottom w:val="single" w:sz="4" w:space="0" w:color="auto"/>
            </w:tcBorders>
          </w:tcPr>
          <w:p w14:paraId="716C240E" w14:textId="77777777" w:rsidR="00A9198D" w:rsidRPr="005A16B7" w:rsidRDefault="00A9198D" w:rsidP="00706852">
            <w:pPr>
              <w:spacing w:before="0" w:after="0"/>
              <w:rPr>
                <w:rFonts w:asciiTheme="minorHAnsi" w:hAnsiTheme="minorHAnsi"/>
              </w:rPr>
            </w:pPr>
          </w:p>
        </w:tc>
        <w:tc>
          <w:tcPr>
            <w:tcW w:w="738" w:type="dxa"/>
            <w:tcBorders>
              <w:bottom w:val="single" w:sz="4" w:space="0" w:color="auto"/>
            </w:tcBorders>
          </w:tcPr>
          <w:p w14:paraId="5CB01A7B" w14:textId="77777777" w:rsidR="00A9198D" w:rsidRPr="005A16B7" w:rsidRDefault="00A9198D" w:rsidP="00706852">
            <w:pPr>
              <w:spacing w:before="0" w:after="0"/>
              <w:rPr>
                <w:rFonts w:asciiTheme="minorHAnsi" w:hAnsiTheme="minorHAnsi"/>
              </w:rPr>
            </w:pPr>
          </w:p>
        </w:tc>
        <w:tc>
          <w:tcPr>
            <w:tcW w:w="538" w:type="dxa"/>
            <w:tcBorders>
              <w:bottom w:val="single" w:sz="4" w:space="0" w:color="auto"/>
            </w:tcBorders>
          </w:tcPr>
          <w:p w14:paraId="6AF4C203" w14:textId="77777777" w:rsidR="00A9198D" w:rsidRPr="005A16B7" w:rsidRDefault="00A9198D" w:rsidP="00706852">
            <w:pPr>
              <w:spacing w:before="0" w:after="0"/>
              <w:rPr>
                <w:rFonts w:asciiTheme="minorHAnsi" w:hAnsiTheme="minorHAnsi"/>
              </w:rPr>
            </w:pPr>
          </w:p>
        </w:tc>
        <w:tc>
          <w:tcPr>
            <w:tcW w:w="596" w:type="dxa"/>
            <w:tcBorders>
              <w:bottom w:val="single" w:sz="4" w:space="0" w:color="auto"/>
            </w:tcBorders>
          </w:tcPr>
          <w:p w14:paraId="4AC3EB6B" w14:textId="77777777" w:rsidR="00A9198D" w:rsidRPr="005A16B7" w:rsidRDefault="00A9198D" w:rsidP="00706852">
            <w:pPr>
              <w:spacing w:before="0" w:after="0"/>
              <w:rPr>
                <w:rFonts w:asciiTheme="minorHAnsi" w:hAnsiTheme="minorHAnsi"/>
              </w:rPr>
            </w:pPr>
          </w:p>
        </w:tc>
        <w:tc>
          <w:tcPr>
            <w:tcW w:w="538" w:type="dxa"/>
            <w:tcBorders>
              <w:bottom w:val="single" w:sz="4" w:space="0" w:color="auto"/>
            </w:tcBorders>
          </w:tcPr>
          <w:p w14:paraId="592B4B4D" w14:textId="77777777" w:rsidR="00A9198D" w:rsidRPr="005A16B7" w:rsidRDefault="00A9198D" w:rsidP="00706852">
            <w:pPr>
              <w:spacing w:before="0" w:after="0"/>
              <w:rPr>
                <w:rFonts w:asciiTheme="minorHAnsi" w:hAnsiTheme="minorHAnsi"/>
              </w:rPr>
            </w:pPr>
          </w:p>
        </w:tc>
        <w:tc>
          <w:tcPr>
            <w:tcW w:w="850" w:type="dxa"/>
            <w:tcBorders>
              <w:bottom w:val="single" w:sz="4" w:space="0" w:color="auto"/>
            </w:tcBorders>
          </w:tcPr>
          <w:p w14:paraId="6CF4A43C" w14:textId="77777777" w:rsidR="00A9198D" w:rsidRPr="005A16B7" w:rsidRDefault="00A9198D" w:rsidP="00706852">
            <w:pPr>
              <w:spacing w:before="0" w:after="0"/>
              <w:rPr>
                <w:rFonts w:asciiTheme="minorHAnsi" w:hAnsiTheme="minorHAnsi"/>
              </w:rPr>
            </w:pPr>
          </w:p>
        </w:tc>
      </w:tr>
      <w:tr w:rsidR="00FE274C" w:rsidRPr="005A16B7" w14:paraId="2C098E86" w14:textId="77777777" w:rsidTr="00706852">
        <w:trPr>
          <w:trHeight w:val="20"/>
          <w:tblHeader/>
        </w:trPr>
        <w:tc>
          <w:tcPr>
            <w:tcW w:w="10257" w:type="dxa"/>
            <w:gridSpan w:val="3"/>
            <w:tcBorders>
              <w:bottom w:val="single" w:sz="4" w:space="0" w:color="auto"/>
            </w:tcBorders>
          </w:tcPr>
          <w:p w14:paraId="284B0EF4" w14:textId="77777777" w:rsidR="00FE274C" w:rsidRPr="005A16B7" w:rsidRDefault="00FE274C" w:rsidP="00706852">
            <w:pPr>
              <w:pStyle w:val="Header"/>
              <w:tabs>
                <w:tab w:val="clear" w:pos="4320"/>
                <w:tab w:val="center" w:pos="639"/>
              </w:tabs>
              <w:spacing w:before="0" w:after="0"/>
              <w:rPr>
                <w:rFonts w:asciiTheme="minorHAnsi" w:hAnsiTheme="minorHAnsi"/>
              </w:rPr>
            </w:pPr>
            <w:r w:rsidRPr="005A16B7">
              <w:rPr>
                <w:rFonts w:asciiTheme="minorHAnsi" w:hAnsiTheme="minorHAnsi"/>
              </w:rPr>
              <w:lastRenderedPageBreak/>
              <w:t>Documente privind identificarea reprezentantului legal al solicitantului şi dacă este cazul, pentru reprezentanţii legali ai partenerilor</w:t>
            </w:r>
          </w:p>
          <w:p w14:paraId="53D7B10A" w14:textId="422A0500" w:rsidR="00FE274C" w:rsidRPr="005A16B7" w:rsidRDefault="00FE274C" w:rsidP="00706852">
            <w:pPr>
              <w:pStyle w:val="Header"/>
              <w:tabs>
                <w:tab w:val="clear" w:pos="4320"/>
                <w:tab w:val="center" w:pos="639"/>
              </w:tabs>
              <w:spacing w:before="0" w:after="0"/>
              <w:rPr>
                <w:rFonts w:asciiTheme="minorHAnsi" w:hAnsiTheme="minorHAnsi"/>
              </w:rPr>
            </w:pPr>
            <w:r w:rsidRPr="005A16B7">
              <w:rPr>
                <w:rFonts w:asciiTheme="minorHAnsi" w:hAnsiTheme="minorHAnsi"/>
              </w:rPr>
              <w:t xml:space="preserve">     </w:t>
            </w:r>
            <w:r w:rsidRPr="005A16B7">
              <w:t xml:space="preserve"> </w:t>
            </w:r>
            <w:r w:rsidRPr="005A16B7">
              <w:rPr>
                <w:rFonts w:asciiTheme="minorHAnsi" w:hAnsiTheme="minorHAnsi"/>
              </w:rPr>
              <w:t>Pentru reprezentantul legal al solicitantului şi pentru reprezentanţii legali ai liderului de parteneriat/partenerilor (dacă este cazul) se va anexa în mod obligatoriu la cererea de finanțare o copie după un document de identificare (în termen de valabilitate). Datele din documentul/ documentele de identificare trebuie să fie aceleași cu cele menționate în cadrul cererii de finanțare la secțiunea privind identificarea reprezentantului legal.</w:t>
            </w:r>
          </w:p>
        </w:tc>
        <w:tc>
          <w:tcPr>
            <w:tcW w:w="476" w:type="dxa"/>
            <w:tcBorders>
              <w:bottom w:val="single" w:sz="4" w:space="0" w:color="auto"/>
            </w:tcBorders>
          </w:tcPr>
          <w:p w14:paraId="14AFA67A" w14:textId="77777777" w:rsidR="00FE274C" w:rsidRPr="005A16B7" w:rsidRDefault="00FE274C" w:rsidP="00706852">
            <w:pPr>
              <w:spacing w:before="0" w:after="0"/>
              <w:jc w:val="center"/>
              <w:rPr>
                <w:rFonts w:asciiTheme="minorHAnsi" w:hAnsiTheme="minorHAnsi"/>
              </w:rPr>
            </w:pPr>
          </w:p>
        </w:tc>
        <w:tc>
          <w:tcPr>
            <w:tcW w:w="488" w:type="dxa"/>
            <w:tcBorders>
              <w:bottom w:val="single" w:sz="4" w:space="0" w:color="auto"/>
            </w:tcBorders>
          </w:tcPr>
          <w:p w14:paraId="319241A1" w14:textId="77777777" w:rsidR="00FE274C" w:rsidRPr="005A16B7" w:rsidRDefault="00FE274C" w:rsidP="00706852">
            <w:pPr>
              <w:spacing w:before="0" w:after="0"/>
              <w:rPr>
                <w:rFonts w:asciiTheme="minorHAnsi" w:hAnsiTheme="minorHAnsi"/>
              </w:rPr>
            </w:pPr>
          </w:p>
        </w:tc>
        <w:tc>
          <w:tcPr>
            <w:tcW w:w="715" w:type="dxa"/>
            <w:tcBorders>
              <w:bottom w:val="single" w:sz="4" w:space="0" w:color="auto"/>
            </w:tcBorders>
          </w:tcPr>
          <w:p w14:paraId="52EC96E0" w14:textId="77777777" w:rsidR="00FE274C" w:rsidRPr="005A16B7" w:rsidRDefault="00FE274C" w:rsidP="00706852">
            <w:pPr>
              <w:spacing w:before="0" w:after="0"/>
              <w:rPr>
                <w:rFonts w:asciiTheme="minorHAnsi" w:hAnsiTheme="minorHAnsi"/>
              </w:rPr>
            </w:pPr>
          </w:p>
        </w:tc>
        <w:tc>
          <w:tcPr>
            <w:tcW w:w="738" w:type="dxa"/>
            <w:tcBorders>
              <w:bottom w:val="single" w:sz="4" w:space="0" w:color="auto"/>
            </w:tcBorders>
          </w:tcPr>
          <w:p w14:paraId="596503F6"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1355E67C" w14:textId="77777777" w:rsidR="00FE274C" w:rsidRPr="005A16B7" w:rsidRDefault="00FE274C" w:rsidP="00706852">
            <w:pPr>
              <w:spacing w:before="0" w:after="0"/>
              <w:rPr>
                <w:rFonts w:asciiTheme="minorHAnsi" w:hAnsiTheme="minorHAnsi"/>
              </w:rPr>
            </w:pPr>
          </w:p>
        </w:tc>
        <w:tc>
          <w:tcPr>
            <w:tcW w:w="596" w:type="dxa"/>
            <w:tcBorders>
              <w:bottom w:val="single" w:sz="4" w:space="0" w:color="auto"/>
            </w:tcBorders>
          </w:tcPr>
          <w:p w14:paraId="6177EF06"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51199A10" w14:textId="77777777" w:rsidR="00FE274C" w:rsidRPr="005A16B7" w:rsidRDefault="00FE274C" w:rsidP="00706852">
            <w:pPr>
              <w:spacing w:before="0" w:after="0"/>
              <w:rPr>
                <w:rFonts w:asciiTheme="minorHAnsi" w:hAnsiTheme="minorHAnsi"/>
              </w:rPr>
            </w:pPr>
          </w:p>
        </w:tc>
        <w:tc>
          <w:tcPr>
            <w:tcW w:w="850" w:type="dxa"/>
            <w:tcBorders>
              <w:bottom w:val="single" w:sz="4" w:space="0" w:color="auto"/>
            </w:tcBorders>
          </w:tcPr>
          <w:p w14:paraId="5E382C55" w14:textId="77777777" w:rsidR="00FE274C" w:rsidRPr="005A16B7" w:rsidRDefault="00FE274C" w:rsidP="00706852">
            <w:pPr>
              <w:spacing w:before="0" w:after="0"/>
              <w:rPr>
                <w:rFonts w:asciiTheme="minorHAnsi" w:hAnsiTheme="minorHAnsi"/>
              </w:rPr>
            </w:pPr>
          </w:p>
        </w:tc>
      </w:tr>
      <w:tr w:rsidR="00FE274C" w:rsidRPr="005A16B7" w14:paraId="4E7637E4" w14:textId="77777777" w:rsidTr="00706852">
        <w:trPr>
          <w:trHeight w:val="20"/>
          <w:tblHeader/>
        </w:trPr>
        <w:tc>
          <w:tcPr>
            <w:tcW w:w="10257" w:type="dxa"/>
            <w:gridSpan w:val="3"/>
            <w:tcBorders>
              <w:bottom w:val="single" w:sz="4" w:space="0" w:color="auto"/>
            </w:tcBorders>
          </w:tcPr>
          <w:p w14:paraId="14F35838" w14:textId="60634ECE" w:rsidR="00FE274C" w:rsidRPr="005A16B7" w:rsidRDefault="00FE274C" w:rsidP="00706852">
            <w:pPr>
              <w:pStyle w:val="Header"/>
              <w:tabs>
                <w:tab w:val="clear" w:pos="4320"/>
                <w:tab w:val="center" w:pos="639"/>
              </w:tabs>
              <w:spacing w:before="0" w:after="0"/>
              <w:rPr>
                <w:rFonts w:asciiTheme="minorHAnsi" w:hAnsiTheme="minorHAnsi"/>
              </w:rPr>
            </w:pPr>
            <w:r w:rsidRPr="005A16B7">
              <w:rPr>
                <w:rFonts w:asciiTheme="minorHAnsi" w:hAnsiTheme="minorHAnsi"/>
              </w:rPr>
              <w:t>Documentația tehnico – economică, inclusiv contractul de lucrări şi actele adiţionale la acesta, dacă este cazul</w:t>
            </w:r>
          </w:p>
        </w:tc>
        <w:tc>
          <w:tcPr>
            <w:tcW w:w="476" w:type="dxa"/>
            <w:tcBorders>
              <w:bottom w:val="single" w:sz="4" w:space="0" w:color="auto"/>
            </w:tcBorders>
          </w:tcPr>
          <w:p w14:paraId="568C0900" w14:textId="77777777" w:rsidR="00FE274C" w:rsidRPr="005A16B7" w:rsidRDefault="00FE274C" w:rsidP="00706852">
            <w:pPr>
              <w:spacing w:before="0" w:after="0"/>
              <w:jc w:val="center"/>
              <w:rPr>
                <w:rFonts w:asciiTheme="minorHAnsi" w:hAnsiTheme="minorHAnsi"/>
              </w:rPr>
            </w:pPr>
          </w:p>
        </w:tc>
        <w:tc>
          <w:tcPr>
            <w:tcW w:w="488" w:type="dxa"/>
            <w:tcBorders>
              <w:bottom w:val="single" w:sz="4" w:space="0" w:color="auto"/>
            </w:tcBorders>
          </w:tcPr>
          <w:p w14:paraId="554228BB" w14:textId="77777777" w:rsidR="00FE274C" w:rsidRPr="005A16B7" w:rsidRDefault="00FE274C" w:rsidP="00706852">
            <w:pPr>
              <w:spacing w:before="0" w:after="0"/>
              <w:rPr>
                <w:rFonts w:asciiTheme="minorHAnsi" w:hAnsiTheme="minorHAnsi"/>
              </w:rPr>
            </w:pPr>
          </w:p>
        </w:tc>
        <w:tc>
          <w:tcPr>
            <w:tcW w:w="715" w:type="dxa"/>
            <w:tcBorders>
              <w:bottom w:val="single" w:sz="4" w:space="0" w:color="auto"/>
            </w:tcBorders>
          </w:tcPr>
          <w:p w14:paraId="66215EB4" w14:textId="77777777" w:rsidR="00FE274C" w:rsidRPr="005A16B7" w:rsidRDefault="00FE274C" w:rsidP="00706852">
            <w:pPr>
              <w:spacing w:before="0" w:after="0"/>
              <w:rPr>
                <w:rFonts w:asciiTheme="minorHAnsi" w:hAnsiTheme="minorHAnsi"/>
              </w:rPr>
            </w:pPr>
          </w:p>
        </w:tc>
        <w:tc>
          <w:tcPr>
            <w:tcW w:w="738" w:type="dxa"/>
            <w:tcBorders>
              <w:bottom w:val="single" w:sz="4" w:space="0" w:color="auto"/>
            </w:tcBorders>
          </w:tcPr>
          <w:p w14:paraId="293B1840"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5B1E2890" w14:textId="77777777" w:rsidR="00FE274C" w:rsidRPr="005A16B7" w:rsidRDefault="00FE274C" w:rsidP="00706852">
            <w:pPr>
              <w:spacing w:before="0" w:after="0"/>
              <w:rPr>
                <w:rFonts w:asciiTheme="minorHAnsi" w:hAnsiTheme="minorHAnsi"/>
              </w:rPr>
            </w:pPr>
          </w:p>
        </w:tc>
        <w:tc>
          <w:tcPr>
            <w:tcW w:w="596" w:type="dxa"/>
            <w:tcBorders>
              <w:bottom w:val="single" w:sz="4" w:space="0" w:color="auto"/>
            </w:tcBorders>
          </w:tcPr>
          <w:p w14:paraId="2F0709EF"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3C14E5B3" w14:textId="77777777" w:rsidR="00FE274C" w:rsidRPr="005A16B7" w:rsidRDefault="00FE274C" w:rsidP="00706852">
            <w:pPr>
              <w:spacing w:before="0" w:after="0"/>
              <w:rPr>
                <w:rFonts w:asciiTheme="minorHAnsi" w:hAnsiTheme="minorHAnsi"/>
              </w:rPr>
            </w:pPr>
          </w:p>
        </w:tc>
        <w:tc>
          <w:tcPr>
            <w:tcW w:w="850" w:type="dxa"/>
            <w:tcBorders>
              <w:bottom w:val="single" w:sz="4" w:space="0" w:color="auto"/>
            </w:tcBorders>
          </w:tcPr>
          <w:p w14:paraId="08BCCFA2" w14:textId="77777777" w:rsidR="00FE274C" w:rsidRPr="005A16B7" w:rsidRDefault="00FE274C" w:rsidP="00706852">
            <w:pPr>
              <w:spacing w:before="0" w:after="0"/>
              <w:rPr>
                <w:rFonts w:asciiTheme="minorHAnsi" w:hAnsiTheme="minorHAnsi"/>
              </w:rPr>
            </w:pPr>
          </w:p>
        </w:tc>
      </w:tr>
      <w:tr w:rsidR="00FE274C" w:rsidRPr="005A16B7" w14:paraId="743D35DE" w14:textId="77777777" w:rsidTr="00706852">
        <w:trPr>
          <w:trHeight w:val="20"/>
          <w:tblHeader/>
        </w:trPr>
        <w:tc>
          <w:tcPr>
            <w:tcW w:w="10257" w:type="dxa"/>
            <w:gridSpan w:val="3"/>
            <w:tcBorders>
              <w:bottom w:val="single" w:sz="4" w:space="0" w:color="auto"/>
            </w:tcBorders>
          </w:tcPr>
          <w:p w14:paraId="7F31BDC1" w14:textId="1EC0A72A" w:rsidR="00FE274C" w:rsidRPr="005A16B7" w:rsidRDefault="00FE274C" w:rsidP="00706852">
            <w:pPr>
              <w:pStyle w:val="Header"/>
              <w:tabs>
                <w:tab w:val="clear" w:pos="4320"/>
                <w:tab w:val="center" w:pos="639"/>
              </w:tabs>
              <w:spacing w:before="0" w:after="0"/>
              <w:rPr>
                <w:rFonts w:asciiTheme="minorHAnsi" w:hAnsiTheme="minorHAnsi"/>
              </w:rPr>
            </w:pPr>
            <w:r w:rsidRPr="005A16B7">
              <w:rPr>
                <w:rFonts w:asciiTheme="minorHAnsi" w:hAnsiTheme="minorHAnsi"/>
              </w:rPr>
              <w:t>Certificatul de urbanism şi/sau autorizaţia de construire, avize/acorduri, după caz</w:t>
            </w:r>
          </w:p>
        </w:tc>
        <w:tc>
          <w:tcPr>
            <w:tcW w:w="476" w:type="dxa"/>
            <w:tcBorders>
              <w:bottom w:val="single" w:sz="4" w:space="0" w:color="auto"/>
            </w:tcBorders>
          </w:tcPr>
          <w:p w14:paraId="32498D60" w14:textId="77777777" w:rsidR="00FE274C" w:rsidRPr="005A16B7" w:rsidRDefault="00FE274C" w:rsidP="00706852">
            <w:pPr>
              <w:spacing w:before="0" w:after="0"/>
              <w:jc w:val="center"/>
              <w:rPr>
                <w:rFonts w:asciiTheme="minorHAnsi" w:hAnsiTheme="minorHAnsi"/>
              </w:rPr>
            </w:pPr>
          </w:p>
        </w:tc>
        <w:tc>
          <w:tcPr>
            <w:tcW w:w="488" w:type="dxa"/>
            <w:tcBorders>
              <w:bottom w:val="single" w:sz="4" w:space="0" w:color="auto"/>
            </w:tcBorders>
          </w:tcPr>
          <w:p w14:paraId="4AC163E1" w14:textId="77777777" w:rsidR="00FE274C" w:rsidRPr="005A16B7" w:rsidRDefault="00FE274C" w:rsidP="00706852">
            <w:pPr>
              <w:spacing w:before="0" w:after="0"/>
              <w:rPr>
                <w:rFonts w:asciiTheme="minorHAnsi" w:hAnsiTheme="minorHAnsi"/>
              </w:rPr>
            </w:pPr>
          </w:p>
        </w:tc>
        <w:tc>
          <w:tcPr>
            <w:tcW w:w="715" w:type="dxa"/>
            <w:tcBorders>
              <w:bottom w:val="single" w:sz="4" w:space="0" w:color="auto"/>
            </w:tcBorders>
          </w:tcPr>
          <w:p w14:paraId="78219DEE" w14:textId="77777777" w:rsidR="00FE274C" w:rsidRPr="005A16B7" w:rsidRDefault="00FE274C" w:rsidP="00706852">
            <w:pPr>
              <w:spacing w:before="0" w:after="0"/>
              <w:rPr>
                <w:rFonts w:asciiTheme="minorHAnsi" w:hAnsiTheme="minorHAnsi"/>
              </w:rPr>
            </w:pPr>
          </w:p>
        </w:tc>
        <w:tc>
          <w:tcPr>
            <w:tcW w:w="738" w:type="dxa"/>
            <w:tcBorders>
              <w:bottom w:val="single" w:sz="4" w:space="0" w:color="auto"/>
            </w:tcBorders>
          </w:tcPr>
          <w:p w14:paraId="3CB4A295"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78CDEFFD" w14:textId="77777777" w:rsidR="00FE274C" w:rsidRPr="005A16B7" w:rsidRDefault="00FE274C" w:rsidP="00706852">
            <w:pPr>
              <w:spacing w:before="0" w:after="0"/>
              <w:rPr>
                <w:rFonts w:asciiTheme="minorHAnsi" w:hAnsiTheme="minorHAnsi"/>
              </w:rPr>
            </w:pPr>
          </w:p>
        </w:tc>
        <w:tc>
          <w:tcPr>
            <w:tcW w:w="596" w:type="dxa"/>
            <w:tcBorders>
              <w:bottom w:val="single" w:sz="4" w:space="0" w:color="auto"/>
            </w:tcBorders>
          </w:tcPr>
          <w:p w14:paraId="0F7CB027"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3D7E89BB" w14:textId="77777777" w:rsidR="00FE274C" w:rsidRPr="005A16B7" w:rsidRDefault="00FE274C" w:rsidP="00706852">
            <w:pPr>
              <w:spacing w:before="0" w:after="0"/>
              <w:rPr>
                <w:rFonts w:asciiTheme="minorHAnsi" w:hAnsiTheme="minorHAnsi"/>
              </w:rPr>
            </w:pPr>
          </w:p>
        </w:tc>
        <w:tc>
          <w:tcPr>
            <w:tcW w:w="850" w:type="dxa"/>
            <w:tcBorders>
              <w:bottom w:val="single" w:sz="4" w:space="0" w:color="auto"/>
            </w:tcBorders>
          </w:tcPr>
          <w:p w14:paraId="3A76A24D" w14:textId="77777777" w:rsidR="00FE274C" w:rsidRPr="005A16B7" w:rsidRDefault="00FE274C" w:rsidP="00706852">
            <w:pPr>
              <w:spacing w:before="0" w:after="0"/>
              <w:rPr>
                <w:rFonts w:asciiTheme="minorHAnsi" w:hAnsiTheme="minorHAnsi"/>
              </w:rPr>
            </w:pPr>
          </w:p>
        </w:tc>
      </w:tr>
      <w:tr w:rsidR="00FE274C" w:rsidRPr="005A16B7" w14:paraId="7D0F835B" w14:textId="77777777" w:rsidTr="00706852">
        <w:trPr>
          <w:trHeight w:val="20"/>
          <w:tblHeader/>
        </w:trPr>
        <w:tc>
          <w:tcPr>
            <w:tcW w:w="10257" w:type="dxa"/>
            <w:gridSpan w:val="3"/>
            <w:tcBorders>
              <w:bottom w:val="single" w:sz="4" w:space="0" w:color="auto"/>
            </w:tcBorders>
          </w:tcPr>
          <w:p w14:paraId="67D376EF" w14:textId="04274B0A" w:rsidR="00FE274C" w:rsidRPr="005A16B7" w:rsidRDefault="00FE274C" w:rsidP="00706852">
            <w:pPr>
              <w:pStyle w:val="Header"/>
              <w:tabs>
                <w:tab w:val="clear" w:pos="4320"/>
                <w:tab w:val="center" w:pos="639"/>
              </w:tabs>
              <w:spacing w:before="0" w:after="0"/>
              <w:rPr>
                <w:rFonts w:asciiTheme="minorHAnsi" w:hAnsiTheme="minorHAnsi"/>
              </w:rPr>
            </w:pPr>
            <w:r w:rsidRPr="005A16B7">
              <w:rPr>
                <w:rFonts w:asciiTheme="minorHAnsi" w:hAnsiTheme="minorHAnsi"/>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476" w:type="dxa"/>
            <w:tcBorders>
              <w:bottom w:val="single" w:sz="4" w:space="0" w:color="auto"/>
            </w:tcBorders>
          </w:tcPr>
          <w:p w14:paraId="3686AD01" w14:textId="77777777" w:rsidR="00FE274C" w:rsidRPr="005A16B7" w:rsidRDefault="00FE274C" w:rsidP="00706852">
            <w:pPr>
              <w:spacing w:before="0" w:after="0"/>
              <w:jc w:val="center"/>
              <w:rPr>
                <w:rFonts w:asciiTheme="minorHAnsi" w:hAnsiTheme="minorHAnsi"/>
              </w:rPr>
            </w:pPr>
          </w:p>
        </w:tc>
        <w:tc>
          <w:tcPr>
            <w:tcW w:w="488" w:type="dxa"/>
            <w:tcBorders>
              <w:bottom w:val="single" w:sz="4" w:space="0" w:color="auto"/>
            </w:tcBorders>
          </w:tcPr>
          <w:p w14:paraId="67A7D4B4" w14:textId="77777777" w:rsidR="00FE274C" w:rsidRPr="005A16B7" w:rsidRDefault="00FE274C" w:rsidP="00706852">
            <w:pPr>
              <w:spacing w:before="0" w:after="0"/>
              <w:rPr>
                <w:rFonts w:asciiTheme="minorHAnsi" w:hAnsiTheme="minorHAnsi"/>
              </w:rPr>
            </w:pPr>
          </w:p>
        </w:tc>
        <w:tc>
          <w:tcPr>
            <w:tcW w:w="715" w:type="dxa"/>
            <w:tcBorders>
              <w:bottom w:val="single" w:sz="4" w:space="0" w:color="auto"/>
            </w:tcBorders>
          </w:tcPr>
          <w:p w14:paraId="2C97F953" w14:textId="77777777" w:rsidR="00FE274C" w:rsidRPr="005A16B7" w:rsidRDefault="00FE274C" w:rsidP="00706852">
            <w:pPr>
              <w:spacing w:before="0" w:after="0"/>
              <w:rPr>
                <w:rFonts w:asciiTheme="minorHAnsi" w:hAnsiTheme="minorHAnsi"/>
              </w:rPr>
            </w:pPr>
          </w:p>
        </w:tc>
        <w:tc>
          <w:tcPr>
            <w:tcW w:w="738" w:type="dxa"/>
            <w:tcBorders>
              <w:bottom w:val="single" w:sz="4" w:space="0" w:color="auto"/>
            </w:tcBorders>
          </w:tcPr>
          <w:p w14:paraId="5D44A943"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2E1E4D74" w14:textId="77777777" w:rsidR="00FE274C" w:rsidRPr="005A16B7" w:rsidRDefault="00FE274C" w:rsidP="00706852">
            <w:pPr>
              <w:spacing w:before="0" w:after="0"/>
              <w:rPr>
                <w:rFonts w:asciiTheme="minorHAnsi" w:hAnsiTheme="minorHAnsi"/>
              </w:rPr>
            </w:pPr>
          </w:p>
        </w:tc>
        <w:tc>
          <w:tcPr>
            <w:tcW w:w="596" w:type="dxa"/>
            <w:tcBorders>
              <w:bottom w:val="single" w:sz="4" w:space="0" w:color="auto"/>
            </w:tcBorders>
          </w:tcPr>
          <w:p w14:paraId="5B8E1403"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74A28BC2" w14:textId="77777777" w:rsidR="00FE274C" w:rsidRPr="005A16B7" w:rsidRDefault="00FE274C" w:rsidP="00706852">
            <w:pPr>
              <w:spacing w:before="0" w:after="0"/>
              <w:rPr>
                <w:rFonts w:asciiTheme="minorHAnsi" w:hAnsiTheme="minorHAnsi"/>
              </w:rPr>
            </w:pPr>
          </w:p>
        </w:tc>
        <w:tc>
          <w:tcPr>
            <w:tcW w:w="850" w:type="dxa"/>
            <w:tcBorders>
              <w:bottom w:val="single" w:sz="4" w:space="0" w:color="auto"/>
            </w:tcBorders>
          </w:tcPr>
          <w:p w14:paraId="1AD8750F" w14:textId="77777777" w:rsidR="00FE274C" w:rsidRPr="005A16B7" w:rsidRDefault="00FE274C" w:rsidP="00706852">
            <w:pPr>
              <w:spacing w:before="0" w:after="0"/>
              <w:rPr>
                <w:rFonts w:asciiTheme="minorHAnsi" w:hAnsiTheme="minorHAnsi"/>
              </w:rPr>
            </w:pPr>
          </w:p>
        </w:tc>
      </w:tr>
      <w:tr w:rsidR="00FE274C" w:rsidRPr="005A16B7" w14:paraId="180355B1" w14:textId="77777777" w:rsidTr="00706852">
        <w:trPr>
          <w:trHeight w:val="20"/>
          <w:tblHeader/>
        </w:trPr>
        <w:tc>
          <w:tcPr>
            <w:tcW w:w="10257" w:type="dxa"/>
            <w:gridSpan w:val="3"/>
            <w:tcBorders>
              <w:bottom w:val="single" w:sz="4" w:space="0" w:color="auto"/>
            </w:tcBorders>
          </w:tcPr>
          <w:p w14:paraId="0691137D" w14:textId="5ED83686" w:rsidR="00FE274C" w:rsidRPr="005A16B7" w:rsidRDefault="00FE274C" w:rsidP="00706852">
            <w:pPr>
              <w:pStyle w:val="Header"/>
              <w:tabs>
                <w:tab w:val="clear" w:pos="4320"/>
                <w:tab w:val="center" w:pos="639"/>
              </w:tabs>
              <w:spacing w:before="0" w:after="0"/>
              <w:rPr>
                <w:rFonts w:asciiTheme="minorHAnsi" w:hAnsiTheme="minorHAnsi"/>
              </w:rPr>
            </w:pPr>
            <w:r w:rsidRPr="005A16B7">
              <w:rPr>
                <w:rFonts w:asciiTheme="minorHAnsi" w:hAnsiTheme="minorHAnsi"/>
              </w:rPr>
              <w:t>Lista de echipamente, dotări, mijloace de transport, lucrări sau servicii, cu încadrarea acestora în secțiunea de cheltuieli eligibile /neeligibile</w:t>
            </w:r>
          </w:p>
        </w:tc>
        <w:tc>
          <w:tcPr>
            <w:tcW w:w="476" w:type="dxa"/>
            <w:tcBorders>
              <w:bottom w:val="single" w:sz="4" w:space="0" w:color="auto"/>
            </w:tcBorders>
          </w:tcPr>
          <w:p w14:paraId="06A55271" w14:textId="77777777" w:rsidR="00FE274C" w:rsidRPr="005A16B7" w:rsidRDefault="00FE274C" w:rsidP="00706852">
            <w:pPr>
              <w:spacing w:before="0" w:after="0"/>
              <w:jc w:val="center"/>
              <w:rPr>
                <w:rFonts w:asciiTheme="minorHAnsi" w:hAnsiTheme="minorHAnsi"/>
              </w:rPr>
            </w:pPr>
          </w:p>
        </w:tc>
        <w:tc>
          <w:tcPr>
            <w:tcW w:w="488" w:type="dxa"/>
            <w:tcBorders>
              <w:bottom w:val="single" w:sz="4" w:space="0" w:color="auto"/>
            </w:tcBorders>
          </w:tcPr>
          <w:p w14:paraId="0F587D17" w14:textId="77777777" w:rsidR="00FE274C" w:rsidRPr="005A16B7" w:rsidRDefault="00FE274C" w:rsidP="00706852">
            <w:pPr>
              <w:spacing w:before="0" w:after="0"/>
              <w:rPr>
                <w:rFonts w:asciiTheme="minorHAnsi" w:hAnsiTheme="minorHAnsi"/>
              </w:rPr>
            </w:pPr>
          </w:p>
        </w:tc>
        <w:tc>
          <w:tcPr>
            <w:tcW w:w="715" w:type="dxa"/>
            <w:tcBorders>
              <w:bottom w:val="single" w:sz="4" w:space="0" w:color="auto"/>
            </w:tcBorders>
          </w:tcPr>
          <w:p w14:paraId="50C38C22" w14:textId="77777777" w:rsidR="00FE274C" w:rsidRPr="005A16B7" w:rsidRDefault="00FE274C" w:rsidP="00706852">
            <w:pPr>
              <w:spacing w:before="0" w:after="0"/>
              <w:rPr>
                <w:rFonts w:asciiTheme="minorHAnsi" w:hAnsiTheme="minorHAnsi"/>
              </w:rPr>
            </w:pPr>
          </w:p>
        </w:tc>
        <w:tc>
          <w:tcPr>
            <w:tcW w:w="738" w:type="dxa"/>
            <w:tcBorders>
              <w:bottom w:val="single" w:sz="4" w:space="0" w:color="auto"/>
            </w:tcBorders>
          </w:tcPr>
          <w:p w14:paraId="78E3D7B4"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57D70F0C" w14:textId="77777777" w:rsidR="00FE274C" w:rsidRPr="005A16B7" w:rsidRDefault="00FE274C" w:rsidP="00706852">
            <w:pPr>
              <w:spacing w:before="0" w:after="0"/>
              <w:rPr>
                <w:rFonts w:asciiTheme="minorHAnsi" w:hAnsiTheme="minorHAnsi"/>
              </w:rPr>
            </w:pPr>
          </w:p>
        </w:tc>
        <w:tc>
          <w:tcPr>
            <w:tcW w:w="596" w:type="dxa"/>
            <w:tcBorders>
              <w:bottom w:val="single" w:sz="4" w:space="0" w:color="auto"/>
            </w:tcBorders>
          </w:tcPr>
          <w:p w14:paraId="70692688"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0CF8342F" w14:textId="77777777" w:rsidR="00FE274C" w:rsidRPr="005A16B7" w:rsidRDefault="00FE274C" w:rsidP="00706852">
            <w:pPr>
              <w:spacing w:before="0" w:after="0"/>
              <w:rPr>
                <w:rFonts w:asciiTheme="minorHAnsi" w:hAnsiTheme="minorHAnsi"/>
              </w:rPr>
            </w:pPr>
          </w:p>
        </w:tc>
        <w:tc>
          <w:tcPr>
            <w:tcW w:w="850" w:type="dxa"/>
            <w:tcBorders>
              <w:bottom w:val="single" w:sz="4" w:space="0" w:color="auto"/>
            </w:tcBorders>
          </w:tcPr>
          <w:p w14:paraId="28F69D75" w14:textId="77777777" w:rsidR="00FE274C" w:rsidRPr="005A16B7" w:rsidRDefault="00FE274C" w:rsidP="00706852">
            <w:pPr>
              <w:spacing w:before="0" w:after="0"/>
              <w:rPr>
                <w:rFonts w:asciiTheme="minorHAnsi" w:hAnsiTheme="minorHAnsi"/>
              </w:rPr>
            </w:pPr>
          </w:p>
        </w:tc>
      </w:tr>
      <w:tr w:rsidR="00FE274C" w:rsidRPr="005A16B7" w14:paraId="0B59FA94" w14:textId="77777777" w:rsidTr="00706852">
        <w:trPr>
          <w:trHeight w:val="20"/>
          <w:tblHeader/>
        </w:trPr>
        <w:tc>
          <w:tcPr>
            <w:tcW w:w="10257" w:type="dxa"/>
            <w:gridSpan w:val="3"/>
            <w:tcBorders>
              <w:bottom w:val="single" w:sz="4" w:space="0" w:color="auto"/>
            </w:tcBorders>
          </w:tcPr>
          <w:p w14:paraId="50AD5D3D" w14:textId="3245ACE6" w:rsidR="00FE274C" w:rsidRPr="005A16B7" w:rsidRDefault="00FE274C" w:rsidP="00706852">
            <w:pPr>
              <w:pStyle w:val="Header"/>
              <w:tabs>
                <w:tab w:val="clear" w:pos="4320"/>
                <w:tab w:val="center" w:pos="639"/>
              </w:tabs>
              <w:spacing w:before="0" w:after="0"/>
              <w:rPr>
                <w:rFonts w:asciiTheme="minorHAnsi" w:hAnsiTheme="minorHAnsi"/>
              </w:rPr>
            </w:pPr>
            <w:r w:rsidRPr="005A16B7">
              <w:rPr>
                <w:rFonts w:asciiTheme="minorHAnsi" w:hAnsiTheme="minorHAnsi"/>
              </w:rPr>
              <w:t>Devizul general în conformitate cu legislația în vigoare</w:t>
            </w:r>
          </w:p>
        </w:tc>
        <w:tc>
          <w:tcPr>
            <w:tcW w:w="476" w:type="dxa"/>
            <w:tcBorders>
              <w:bottom w:val="single" w:sz="4" w:space="0" w:color="auto"/>
            </w:tcBorders>
          </w:tcPr>
          <w:p w14:paraId="25DEDA2F" w14:textId="77777777" w:rsidR="00FE274C" w:rsidRPr="005A16B7" w:rsidRDefault="00FE274C" w:rsidP="00706852">
            <w:pPr>
              <w:spacing w:before="0" w:after="0"/>
              <w:jc w:val="center"/>
              <w:rPr>
                <w:rFonts w:asciiTheme="minorHAnsi" w:hAnsiTheme="minorHAnsi"/>
              </w:rPr>
            </w:pPr>
          </w:p>
        </w:tc>
        <w:tc>
          <w:tcPr>
            <w:tcW w:w="488" w:type="dxa"/>
            <w:tcBorders>
              <w:bottom w:val="single" w:sz="4" w:space="0" w:color="auto"/>
            </w:tcBorders>
          </w:tcPr>
          <w:p w14:paraId="7164FB90" w14:textId="77777777" w:rsidR="00FE274C" w:rsidRPr="005A16B7" w:rsidRDefault="00FE274C" w:rsidP="00706852">
            <w:pPr>
              <w:spacing w:before="0" w:after="0"/>
              <w:rPr>
                <w:rFonts w:asciiTheme="minorHAnsi" w:hAnsiTheme="minorHAnsi"/>
              </w:rPr>
            </w:pPr>
          </w:p>
        </w:tc>
        <w:tc>
          <w:tcPr>
            <w:tcW w:w="715" w:type="dxa"/>
            <w:tcBorders>
              <w:bottom w:val="single" w:sz="4" w:space="0" w:color="auto"/>
            </w:tcBorders>
          </w:tcPr>
          <w:p w14:paraId="4A13AFE2" w14:textId="77777777" w:rsidR="00FE274C" w:rsidRPr="005A16B7" w:rsidRDefault="00FE274C" w:rsidP="00706852">
            <w:pPr>
              <w:spacing w:before="0" w:after="0"/>
              <w:rPr>
                <w:rFonts w:asciiTheme="minorHAnsi" w:hAnsiTheme="minorHAnsi"/>
              </w:rPr>
            </w:pPr>
          </w:p>
        </w:tc>
        <w:tc>
          <w:tcPr>
            <w:tcW w:w="738" w:type="dxa"/>
            <w:tcBorders>
              <w:bottom w:val="single" w:sz="4" w:space="0" w:color="auto"/>
            </w:tcBorders>
          </w:tcPr>
          <w:p w14:paraId="704F5295"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2E200408" w14:textId="77777777" w:rsidR="00FE274C" w:rsidRPr="005A16B7" w:rsidRDefault="00FE274C" w:rsidP="00706852">
            <w:pPr>
              <w:spacing w:before="0" w:after="0"/>
              <w:rPr>
                <w:rFonts w:asciiTheme="minorHAnsi" w:hAnsiTheme="minorHAnsi"/>
              </w:rPr>
            </w:pPr>
          </w:p>
        </w:tc>
        <w:tc>
          <w:tcPr>
            <w:tcW w:w="596" w:type="dxa"/>
            <w:tcBorders>
              <w:bottom w:val="single" w:sz="4" w:space="0" w:color="auto"/>
            </w:tcBorders>
          </w:tcPr>
          <w:p w14:paraId="1D4781F2"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5B50EEFD" w14:textId="77777777" w:rsidR="00FE274C" w:rsidRPr="005A16B7" w:rsidRDefault="00FE274C" w:rsidP="00706852">
            <w:pPr>
              <w:spacing w:before="0" w:after="0"/>
              <w:rPr>
                <w:rFonts w:asciiTheme="minorHAnsi" w:hAnsiTheme="minorHAnsi"/>
              </w:rPr>
            </w:pPr>
          </w:p>
        </w:tc>
        <w:tc>
          <w:tcPr>
            <w:tcW w:w="850" w:type="dxa"/>
            <w:tcBorders>
              <w:bottom w:val="single" w:sz="4" w:space="0" w:color="auto"/>
            </w:tcBorders>
          </w:tcPr>
          <w:p w14:paraId="4AED4417" w14:textId="77777777" w:rsidR="00FE274C" w:rsidRPr="005A16B7" w:rsidRDefault="00FE274C" w:rsidP="00706852">
            <w:pPr>
              <w:spacing w:before="0" w:after="0"/>
              <w:rPr>
                <w:rFonts w:asciiTheme="minorHAnsi" w:hAnsiTheme="minorHAnsi"/>
              </w:rPr>
            </w:pPr>
          </w:p>
        </w:tc>
      </w:tr>
      <w:tr w:rsidR="00FE274C" w:rsidRPr="005A16B7" w14:paraId="7F8C09E4" w14:textId="77777777" w:rsidTr="00706852">
        <w:trPr>
          <w:trHeight w:val="20"/>
          <w:tblHeader/>
        </w:trPr>
        <w:tc>
          <w:tcPr>
            <w:tcW w:w="10257" w:type="dxa"/>
            <w:gridSpan w:val="3"/>
            <w:tcBorders>
              <w:bottom w:val="single" w:sz="4" w:space="0" w:color="auto"/>
            </w:tcBorders>
          </w:tcPr>
          <w:p w14:paraId="1ABC4B20" w14:textId="09D9934E" w:rsidR="00FE274C" w:rsidRPr="005A16B7" w:rsidRDefault="00FE274C" w:rsidP="00B12284">
            <w:pPr>
              <w:pStyle w:val="Header"/>
              <w:tabs>
                <w:tab w:val="clear" w:pos="4320"/>
                <w:tab w:val="center" w:pos="639"/>
              </w:tabs>
              <w:spacing w:before="0" w:after="0"/>
              <w:rPr>
                <w:rFonts w:asciiTheme="minorHAnsi" w:hAnsiTheme="minorHAnsi"/>
              </w:rPr>
            </w:pPr>
            <w:r w:rsidRPr="005A16B7">
              <w:rPr>
                <w:rFonts w:asciiTheme="minorHAnsi" w:hAnsiTheme="minorHAnsi"/>
              </w:rPr>
              <w:t xml:space="preserve">Raportul privind stadiul fizic al </w:t>
            </w:r>
            <w:r w:rsidRPr="00341ACD">
              <w:rPr>
                <w:rFonts w:asciiTheme="minorHAnsi" w:hAnsiTheme="minorHAnsi"/>
              </w:rPr>
              <w:t xml:space="preserve">investiţiei </w:t>
            </w:r>
            <w:r w:rsidRPr="00341ACD">
              <w:rPr>
                <w:rFonts w:asciiTheme="minorHAnsi" w:hAnsiTheme="minorHAnsi"/>
                <w:rPrChange w:id="0" w:author="Sorin Cosmulescu" w:date="2024-03-15T15:04:00Z">
                  <w:rPr>
                    <w:rFonts w:asciiTheme="minorHAnsi" w:hAnsiTheme="minorHAnsi"/>
                    <w:highlight w:val="yellow"/>
                  </w:rPr>
                </w:rPrChange>
              </w:rPr>
              <w:t xml:space="preserve">(Modelul </w:t>
            </w:r>
            <w:r w:rsidR="00B12284" w:rsidRPr="00341ACD">
              <w:rPr>
                <w:rFonts w:asciiTheme="minorHAnsi" w:hAnsiTheme="minorHAnsi"/>
                <w:rPrChange w:id="1" w:author="Sorin Cosmulescu" w:date="2024-03-15T15:04:00Z">
                  <w:rPr>
                    <w:rFonts w:asciiTheme="minorHAnsi" w:hAnsiTheme="minorHAnsi"/>
                    <w:highlight w:val="yellow"/>
                  </w:rPr>
                </w:rPrChange>
              </w:rPr>
              <w:t>H)</w:t>
            </w:r>
          </w:p>
        </w:tc>
        <w:tc>
          <w:tcPr>
            <w:tcW w:w="476" w:type="dxa"/>
            <w:tcBorders>
              <w:bottom w:val="single" w:sz="4" w:space="0" w:color="auto"/>
            </w:tcBorders>
          </w:tcPr>
          <w:p w14:paraId="449AD4BB" w14:textId="77777777" w:rsidR="00FE274C" w:rsidRPr="005A16B7" w:rsidRDefault="00FE274C" w:rsidP="00706852">
            <w:pPr>
              <w:spacing w:before="0" w:after="0"/>
              <w:jc w:val="center"/>
              <w:rPr>
                <w:rFonts w:asciiTheme="minorHAnsi" w:hAnsiTheme="minorHAnsi"/>
              </w:rPr>
            </w:pPr>
          </w:p>
        </w:tc>
        <w:tc>
          <w:tcPr>
            <w:tcW w:w="488" w:type="dxa"/>
            <w:tcBorders>
              <w:bottom w:val="single" w:sz="4" w:space="0" w:color="auto"/>
            </w:tcBorders>
          </w:tcPr>
          <w:p w14:paraId="02DFD611" w14:textId="77777777" w:rsidR="00FE274C" w:rsidRPr="005A16B7" w:rsidRDefault="00FE274C" w:rsidP="00706852">
            <w:pPr>
              <w:spacing w:before="0" w:after="0"/>
              <w:rPr>
                <w:rFonts w:asciiTheme="minorHAnsi" w:hAnsiTheme="minorHAnsi"/>
              </w:rPr>
            </w:pPr>
          </w:p>
        </w:tc>
        <w:tc>
          <w:tcPr>
            <w:tcW w:w="715" w:type="dxa"/>
            <w:tcBorders>
              <w:bottom w:val="single" w:sz="4" w:space="0" w:color="auto"/>
            </w:tcBorders>
          </w:tcPr>
          <w:p w14:paraId="6023EC44" w14:textId="77777777" w:rsidR="00FE274C" w:rsidRPr="005A16B7" w:rsidRDefault="00FE274C" w:rsidP="00706852">
            <w:pPr>
              <w:spacing w:before="0" w:after="0"/>
              <w:rPr>
                <w:rFonts w:asciiTheme="minorHAnsi" w:hAnsiTheme="minorHAnsi"/>
              </w:rPr>
            </w:pPr>
          </w:p>
        </w:tc>
        <w:tc>
          <w:tcPr>
            <w:tcW w:w="738" w:type="dxa"/>
            <w:tcBorders>
              <w:bottom w:val="single" w:sz="4" w:space="0" w:color="auto"/>
            </w:tcBorders>
          </w:tcPr>
          <w:p w14:paraId="5D2BDF58"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7724205C" w14:textId="77777777" w:rsidR="00FE274C" w:rsidRPr="005A16B7" w:rsidRDefault="00FE274C" w:rsidP="00706852">
            <w:pPr>
              <w:spacing w:before="0" w:after="0"/>
              <w:rPr>
                <w:rFonts w:asciiTheme="minorHAnsi" w:hAnsiTheme="minorHAnsi"/>
              </w:rPr>
            </w:pPr>
          </w:p>
        </w:tc>
        <w:tc>
          <w:tcPr>
            <w:tcW w:w="596" w:type="dxa"/>
            <w:tcBorders>
              <w:bottom w:val="single" w:sz="4" w:space="0" w:color="auto"/>
            </w:tcBorders>
          </w:tcPr>
          <w:p w14:paraId="3FFA711E"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05D263F1" w14:textId="77777777" w:rsidR="00FE274C" w:rsidRPr="005A16B7" w:rsidRDefault="00FE274C" w:rsidP="00706852">
            <w:pPr>
              <w:spacing w:before="0" w:after="0"/>
              <w:rPr>
                <w:rFonts w:asciiTheme="minorHAnsi" w:hAnsiTheme="minorHAnsi"/>
              </w:rPr>
            </w:pPr>
          </w:p>
        </w:tc>
        <w:tc>
          <w:tcPr>
            <w:tcW w:w="850" w:type="dxa"/>
            <w:tcBorders>
              <w:bottom w:val="single" w:sz="4" w:space="0" w:color="auto"/>
            </w:tcBorders>
          </w:tcPr>
          <w:p w14:paraId="7350D86F" w14:textId="77777777" w:rsidR="00FE274C" w:rsidRPr="005A16B7" w:rsidRDefault="00FE274C" w:rsidP="00706852">
            <w:pPr>
              <w:spacing w:before="0" w:after="0"/>
              <w:rPr>
                <w:rFonts w:asciiTheme="minorHAnsi" w:hAnsiTheme="minorHAnsi"/>
              </w:rPr>
            </w:pPr>
          </w:p>
        </w:tc>
      </w:tr>
      <w:tr w:rsidR="00FE274C" w:rsidRPr="005A16B7" w14:paraId="4F04691B" w14:textId="77777777" w:rsidTr="00706852">
        <w:trPr>
          <w:trHeight w:val="20"/>
          <w:tblHeader/>
        </w:trPr>
        <w:tc>
          <w:tcPr>
            <w:tcW w:w="10257" w:type="dxa"/>
            <w:gridSpan w:val="3"/>
            <w:tcBorders>
              <w:bottom w:val="single" w:sz="4" w:space="0" w:color="auto"/>
            </w:tcBorders>
          </w:tcPr>
          <w:p w14:paraId="0E1F7F30" w14:textId="6C76471D" w:rsidR="00FE274C" w:rsidRPr="005A16B7" w:rsidRDefault="0055494C" w:rsidP="00706852">
            <w:pPr>
              <w:pStyle w:val="Header"/>
              <w:tabs>
                <w:tab w:val="clear" w:pos="4320"/>
                <w:tab w:val="center" w:pos="639"/>
              </w:tabs>
              <w:spacing w:before="0" w:after="0"/>
              <w:rPr>
                <w:rFonts w:asciiTheme="minorHAnsi" w:hAnsiTheme="minorHAnsi"/>
              </w:rPr>
            </w:pPr>
            <w:r w:rsidRPr="005A16B7">
              <w:rPr>
                <w:rFonts w:asciiTheme="minorHAnsi" w:hAnsiTheme="minorHAnsi"/>
              </w:rPr>
              <w:t>Registrul local al spațiilor verzi, daca e cazul</w:t>
            </w:r>
          </w:p>
        </w:tc>
        <w:tc>
          <w:tcPr>
            <w:tcW w:w="476" w:type="dxa"/>
            <w:tcBorders>
              <w:bottom w:val="single" w:sz="4" w:space="0" w:color="auto"/>
            </w:tcBorders>
          </w:tcPr>
          <w:p w14:paraId="695EFC4C" w14:textId="77777777" w:rsidR="00FE274C" w:rsidRPr="005A16B7" w:rsidRDefault="00FE274C" w:rsidP="00706852">
            <w:pPr>
              <w:spacing w:before="0" w:after="0"/>
              <w:jc w:val="center"/>
              <w:rPr>
                <w:rFonts w:asciiTheme="minorHAnsi" w:hAnsiTheme="minorHAnsi"/>
              </w:rPr>
            </w:pPr>
          </w:p>
        </w:tc>
        <w:tc>
          <w:tcPr>
            <w:tcW w:w="488" w:type="dxa"/>
            <w:tcBorders>
              <w:bottom w:val="single" w:sz="4" w:space="0" w:color="auto"/>
            </w:tcBorders>
          </w:tcPr>
          <w:p w14:paraId="7C01E1B9" w14:textId="77777777" w:rsidR="00FE274C" w:rsidRPr="005A16B7" w:rsidRDefault="00FE274C" w:rsidP="00706852">
            <w:pPr>
              <w:spacing w:before="0" w:after="0"/>
              <w:rPr>
                <w:rFonts w:asciiTheme="minorHAnsi" w:hAnsiTheme="minorHAnsi"/>
              </w:rPr>
            </w:pPr>
          </w:p>
        </w:tc>
        <w:tc>
          <w:tcPr>
            <w:tcW w:w="715" w:type="dxa"/>
            <w:tcBorders>
              <w:bottom w:val="single" w:sz="4" w:space="0" w:color="auto"/>
            </w:tcBorders>
          </w:tcPr>
          <w:p w14:paraId="6F3D688C" w14:textId="77777777" w:rsidR="00FE274C" w:rsidRPr="005A16B7" w:rsidRDefault="00FE274C" w:rsidP="00706852">
            <w:pPr>
              <w:spacing w:before="0" w:after="0"/>
              <w:rPr>
                <w:rFonts w:asciiTheme="minorHAnsi" w:hAnsiTheme="minorHAnsi"/>
              </w:rPr>
            </w:pPr>
          </w:p>
        </w:tc>
        <w:tc>
          <w:tcPr>
            <w:tcW w:w="738" w:type="dxa"/>
            <w:tcBorders>
              <w:bottom w:val="single" w:sz="4" w:space="0" w:color="auto"/>
            </w:tcBorders>
          </w:tcPr>
          <w:p w14:paraId="21E0A3E5"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41FC445C" w14:textId="77777777" w:rsidR="00FE274C" w:rsidRPr="005A16B7" w:rsidRDefault="00FE274C" w:rsidP="00706852">
            <w:pPr>
              <w:spacing w:before="0" w:after="0"/>
              <w:rPr>
                <w:rFonts w:asciiTheme="minorHAnsi" w:hAnsiTheme="minorHAnsi"/>
              </w:rPr>
            </w:pPr>
          </w:p>
        </w:tc>
        <w:tc>
          <w:tcPr>
            <w:tcW w:w="596" w:type="dxa"/>
            <w:tcBorders>
              <w:bottom w:val="single" w:sz="4" w:space="0" w:color="auto"/>
            </w:tcBorders>
          </w:tcPr>
          <w:p w14:paraId="05D751CC"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3069A074" w14:textId="77777777" w:rsidR="00FE274C" w:rsidRPr="005A16B7" w:rsidRDefault="00FE274C" w:rsidP="00706852">
            <w:pPr>
              <w:spacing w:before="0" w:after="0"/>
              <w:rPr>
                <w:rFonts w:asciiTheme="minorHAnsi" w:hAnsiTheme="minorHAnsi"/>
              </w:rPr>
            </w:pPr>
          </w:p>
        </w:tc>
        <w:tc>
          <w:tcPr>
            <w:tcW w:w="850" w:type="dxa"/>
            <w:tcBorders>
              <w:bottom w:val="single" w:sz="4" w:space="0" w:color="auto"/>
            </w:tcBorders>
          </w:tcPr>
          <w:p w14:paraId="5F3D5576" w14:textId="77777777" w:rsidR="00FE274C" w:rsidRPr="005A16B7" w:rsidRDefault="00FE274C" w:rsidP="00706852">
            <w:pPr>
              <w:spacing w:before="0" w:after="0"/>
              <w:rPr>
                <w:rFonts w:asciiTheme="minorHAnsi" w:hAnsiTheme="minorHAnsi"/>
              </w:rPr>
            </w:pPr>
          </w:p>
        </w:tc>
      </w:tr>
      <w:tr w:rsidR="0055494C" w:rsidRPr="005A16B7" w14:paraId="08FF6CBB" w14:textId="77777777" w:rsidTr="00706852">
        <w:trPr>
          <w:trHeight w:val="20"/>
          <w:tblHeader/>
        </w:trPr>
        <w:tc>
          <w:tcPr>
            <w:tcW w:w="10257" w:type="dxa"/>
            <w:gridSpan w:val="3"/>
            <w:tcBorders>
              <w:bottom w:val="single" w:sz="4" w:space="0" w:color="auto"/>
            </w:tcBorders>
          </w:tcPr>
          <w:p w14:paraId="72C01350" w14:textId="4EDF1195" w:rsidR="0055494C" w:rsidRPr="005A16B7" w:rsidRDefault="0055494C" w:rsidP="00706852">
            <w:pPr>
              <w:pStyle w:val="Header"/>
              <w:tabs>
                <w:tab w:val="clear" w:pos="4320"/>
                <w:tab w:val="center" w:pos="639"/>
              </w:tabs>
              <w:spacing w:before="0" w:after="0"/>
              <w:rPr>
                <w:rFonts w:asciiTheme="minorHAnsi" w:hAnsiTheme="minorHAnsi"/>
              </w:rPr>
            </w:pPr>
            <w:r w:rsidRPr="005A16B7">
              <w:rPr>
                <w:rFonts w:asciiTheme="minorHAnsi" w:hAnsiTheme="minorHAnsi"/>
              </w:rPr>
              <w:t>Mandatul special/ împuternicirea specială pentru semnarea anumitor anexe/secţiuni la cererea de finanțare (dacă este cazul)</w:t>
            </w:r>
          </w:p>
        </w:tc>
        <w:tc>
          <w:tcPr>
            <w:tcW w:w="476" w:type="dxa"/>
            <w:tcBorders>
              <w:bottom w:val="single" w:sz="4" w:space="0" w:color="auto"/>
            </w:tcBorders>
          </w:tcPr>
          <w:p w14:paraId="4DB1C65E" w14:textId="77777777" w:rsidR="0055494C" w:rsidRPr="005A16B7" w:rsidRDefault="0055494C" w:rsidP="00706852">
            <w:pPr>
              <w:spacing w:before="0" w:after="0"/>
              <w:jc w:val="center"/>
              <w:rPr>
                <w:rFonts w:asciiTheme="minorHAnsi" w:hAnsiTheme="minorHAnsi"/>
              </w:rPr>
            </w:pPr>
          </w:p>
        </w:tc>
        <w:tc>
          <w:tcPr>
            <w:tcW w:w="488" w:type="dxa"/>
            <w:tcBorders>
              <w:bottom w:val="single" w:sz="4" w:space="0" w:color="auto"/>
            </w:tcBorders>
          </w:tcPr>
          <w:p w14:paraId="3813E9FA" w14:textId="77777777" w:rsidR="0055494C" w:rsidRPr="005A16B7" w:rsidRDefault="0055494C" w:rsidP="00706852">
            <w:pPr>
              <w:spacing w:before="0" w:after="0"/>
              <w:rPr>
                <w:rFonts w:asciiTheme="minorHAnsi" w:hAnsiTheme="minorHAnsi"/>
              </w:rPr>
            </w:pPr>
          </w:p>
        </w:tc>
        <w:tc>
          <w:tcPr>
            <w:tcW w:w="715" w:type="dxa"/>
            <w:tcBorders>
              <w:bottom w:val="single" w:sz="4" w:space="0" w:color="auto"/>
            </w:tcBorders>
          </w:tcPr>
          <w:p w14:paraId="6F03EFE3" w14:textId="77777777" w:rsidR="0055494C" w:rsidRPr="005A16B7" w:rsidRDefault="0055494C" w:rsidP="00706852">
            <w:pPr>
              <w:spacing w:before="0" w:after="0"/>
              <w:rPr>
                <w:rFonts w:asciiTheme="minorHAnsi" w:hAnsiTheme="minorHAnsi"/>
              </w:rPr>
            </w:pPr>
          </w:p>
        </w:tc>
        <w:tc>
          <w:tcPr>
            <w:tcW w:w="738" w:type="dxa"/>
            <w:tcBorders>
              <w:bottom w:val="single" w:sz="4" w:space="0" w:color="auto"/>
            </w:tcBorders>
          </w:tcPr>
          <w:p w14:paraId="0516D007"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57375A0F" w14:textId="77777777" w:rsidR="0055494C" w:rsidRPr="005A16B7" w:rsidRDefault="0055494C" w:rsidP="00706852">
            <w:pPr>
              <w:spacing w:before="0" w:after="0"/>
              <w:rPr>
                <w:rFonts w:asciiTheme="minorHAnsi" w:hAnsiTheme="minorHAnsi"/>
              </w:rPr>
            </w:pPr>
          </w:p>
        </w:tc>
        <w:tc>
          <w:tcPr>
            <w:tcW w:w="596" w:type="dxa"/>
            <w:tcBorders>
              <w:bottom w:val="single" w:sz="4" w:space="0" w:color="auto"/>
            </w:tcBorders>
          </w:tcPr>
          <w:p w14:paraId="0186D02A"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2BEC7F26" w14:textId="77777777" w:rsidR="0055494C" w:rsidRPr="005A16B7" w:rsidRDefault="0055494C" w:rsidP="00706852">
            <w:pPr>
              <w:spacing w:before="0" w:after="0"/>
              <w:rPr>
                <w:rFonts w:asciiTheme="minorHAnsi" w:hAnsiTheme="minorHAnsi"/>
              </w:rPr>
            </w:pPr>
          </w:p>
        </w:tc>
        <w:tc>
          <w:tcPr>
            <w:tcW w:w="850" w:type="dxa"/>
            <w:tcBorders>
              <w:bottom w:val="single" w:sz="4" w:space="0" w:color="auto"/>
            </w:tcBorders>
          </w:tcPr>
          <w:p w14:paraId="2AD6AEDF" w14:textId="77777777" w:rsidR="0055494C" w:rsidRPr="005A16B7" w:rsidRDefault="0055494C" w:rsidP="00706852">
            <w:pPr>
              <w:spacing w:before="0" w:after="0"/>
              <w:rPr>
                <w:rFonts w:asciiTheme="minorHAnsi" w:hAnsiTheme="minorHAnsi"/>
              </w:rPr>
            </w:pPr>
          </w:p>
        </w:tc>
      </w:tr>
      <w:tr w:rsidR="0055494C" w:rsidRPr="005A16B7" w14:paraId="07BF82F0" w14:textId="77777777" w:rsidTr="00706852">
        <w:trPr>
          <w:trHeight w:val="20"/>
          <w:tblHeader/>
        </w:trPr>
        <w:tc>
          <w:tcPr>
            <w:tcW w:w="10257" w:type="dxa"/>
            <w:gridSpan w:val="3"/>
            <w:tcBorders>
              <w:bottom w:val="single" w:sz="4" w:space="0" w:color="auto"/>
            </w:tcBorders>
          </w:tcPr>
          <w:p w14:paraId="7C5EE94D" w14:textId="0BFE7C4A" w:rsidR="0055494C" w:rsidRPr="005A16B7" w:rsidRDefault="0055494C" w:rsidP="00706852">
            <w:pPr>
              <w:pStyle w:val="Header"/>
              <w:tabs>
                <w:tab w:val="clear" w:pos="4320"/>
                <w:tab w:val="center" w:pos="639"/>
              </w:tabs>
              <w:spacing w:before="0" w:after="0"/>
              <w:rPr>
                <w:rFonts w:asciiTheme="minorHAnsi" w:hAnsiTheme="minorHAnsi"/>
              </w:rPr>
            </w:pPr>
            <w:r w:rsidRPr="005A16B7">
              <w:rPr>
                <w:rFonts w:asciiTheme="minorHAnsi" w:hAnsiTheme="minorHAnsi"/>
              </w:rPr>
              <w:t>Consimțământ privind prelucrarea datelor cu caracter personal</w:t>
            </w:r>
          </w:p>
        </w:tc>
        <w:tc>
          <w:tcPr>
            <w:tcW w:w="476" w:type="dxa"/>
            <w:tcBorders>
              <w:bottom w:val="single" w:sz="4" w:space="0" w:color="auto"/>
            </w:tcBorders>
          </w:tcPr>
          <w:p w14:paraId="602923A2" w14:textId="77777777" w:rsidR="0055494C" w:rsidRPr="005A16B7" w:rsidRDefault="0055494C" w:rsidP="00706852">
            <w:pPr>
              <w:spacing w:before="0" w:after="0"/>
              <w:jc w:val="center"/>
              <w:rPr>
                <w:rFonts w:asciiTheme="minorHAnsi" w:hAnsiTheme="minorHAnsi"/>
              </w:rPr>
            </w:pPr>
          </w:p>
        </w:tc>
        <w:tc>
          <w:tcPr>
            <w:tcW w:w="488" w:type="dxa"/>
            <w:tcBorders>
              <w:bottom w:val="single" w:sz="4" w:space="0" w:color="auto"/>
            </w:tcBorders>
          </w:tcPr>
          <w:p w14:paraId="2548F703" w14:textId="77777777" w:rsidR="0055494C" w:rsidRPr="005A16B7" w:rsidRDefault="0055494C" w:rsidP="00706852">
            <w:pPr>
              <w:spacing w:before="0" w:after="0"/>
              <w:rPr>
                <w:rFonts w:asciiTheme="minorHAnsi" w:hAnsiTheme="minorHAnsi"/>
              </w:rPr>
            </w:pPr>
          </w:p>
        </w:tc>
        <w:tc>
          <w:tcPr>
            <w:tcW w:w="715" w:type="dxa"/>
            <w:tcBorders>
              <w:bottom w:val="single" w:sz="4" w:space="0" w:color="auto"/>
            </w:tcBorders>
          </w:tcPr>
          <w:p w14:paraId="7B38FCE9" w14:textId="77777777" w:rsidR="0055494C" w:rsidRPr="005A16B7" w:rsidRDefault="0055494C" w:rsidP="00706852">
            <w:pPr>
              <w:spacing w:before="0" w:after="0"/>
              <w:rPr>
                <w:rFonts w:asciiTheme="minorHAnsi" w:hAnsiTheme="minorHAnsi"/>
              </w:rPr>
            </w:pPr>
          </w:p>
        </w:tc>
        <w:tc>
          <w:tcPr>
            <w:tcW w:w="738" w:type="dxa"/>
            <w:tcBorders>
              <w:bottom w:val="single" w:sz="4" w:space="0" w:color="auto"/>
            </w:tcBorders>
          </w:tcPr>
          <w:p w14:paraId="544B7A25"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6E99AEE3" w14:textId="77777777" w:rsidR="0055494C" w:rsidRPr="005A16B7" w:rsidRDefault="0055494C" w:rsidP="00706852">
            <w:pPr>
              <w:spacing w:before="0" w:after="0"/>
              <w:rPr>
                <w:rFonts w:asciiTheme="minorHAnsi" w:hAnsiTheme="minorHAnsi"/>
              </w:rPr>
            </w:pPr>
          </w:p>
        </w:tc>
        <w:tc>
          <w:tcPr>
            <w:tcW w:w="596" w:type="dxa"/>
            <w:tcBorders>
              <w:bottom w:val="single" w:sz="4" w:space="0" w:color="auto"/>
            </w:tcBorders>
          </w:tcPr>
          <w:p w14:paraId="18D72551"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10BF48CE" w14:textId="77777777" w:rsidR="0055494C" w:rsidRPr="005A16B7" w:rsidRDefault="0055494C" w:rsidP="00706852">
            <w:pPr>
              <w:spacing w:before="0" w:after="0"/>
              <w:rPr>
                <w:rFonts w:asciiTheme="minorHAnsi" w:hAnsiTheme="minorHAnsi"/>
              </w:rPr>
            </w:pPr>
          </w:p>
        </w:tc>
        <w:tc>
          <w:tcPr>
            <w:tcW w:w="850" w:type="dxa"/>
            <w:tcBorders>
              <w:bottom w:val="single" w:sz="4" w:space="0" w:color="auto"/>
            </w:tcBorders>
          </w:tcPr>
          <w:p w14:paraId="1558B90A" w14:textId="77777777" w:rsidR="0055494C" w:rsidRPr="005A16B7" w:rsidRDefault="0055494C" w:rsidP="00706852">
            <w:pPr>
              <w:spacing w:before="0" w:after="0"/>
              <w:rPr>
                <w:rFonts w:asciiTheme="minorHAnsi" w:hAnsiTheme="minorHAnsi"/>
              </w:rPr>
            </w:pPr>
          </w:p>
        </w:tc>
      </w:tr>
      <w:tr w:rsidR="0055494C" w:rsidRPr="005A16B7" w14:paraId="791D4AC9" w14:textId="77777777" w:rsidTr="00706852">
        <w:trPr>
          <w:trHeight w:val="20"/>
          <w:tblHeader/>
        </w:trPr>
        <w:tc>
          <w:tcPr>
            <w:tcW w:w="10257" w:type="dxa"/>
            <w:gridSpan w:val="3"/>
            <w:tcBorders>
              <w:bottom w:val="single" w:sz="4" w:space="0" w:color="auto"/>
            </w:tcBorders>
          </w:tcPr>
          <w:p w14:paraId="3E3E8359" w14:textId="76C85795" w:rsidR="0055494C" w:rsidRPr="005A16B7" w:rsidRDefault="0055494C" w:rsidP="00706852">
            <w:pPr>
              <w:pStyle w:val="Header"/>
              <w:tabs>
                <w:tab w:val="clear" w:pos="4320"/>
                <w:tab w:val="center" w:pos="639"/>
              </w:tabs>
              <w:spacing w:before="0" w:after="0"/>
              <w:rPr>
                <w:rFonts w:asciiTheme="minorHAnsi" w:hAnsiTheme="minorHAnsi"/>
              </w:rPr>
            </w:pPr>
            <w:r w:rsidRPr="005A16B7">
              <w:rPr>
                <w:rFonts w:asciiTheme="minorHAnsi" w:hAnsiTheme="minorHAnsi"/>
              </w:rPr>
              <w:t>Extras din Strategia de Dezvoltare Teritorială/Strategia Integrată de Dezvoltare Urbană/ lista de proiecte prioritare selectate 2021-2027</w:t>
            </w:r>
          </w:p>
        </w:tc>
        <w:tc>
          <w:tcPr>
            <w:tcW w:w="476" w:type="dxa"/>
            <w:tcBorders>
              <w:bottom w:val="single" w:sz="4" w:space="0" w:color="auto"/>
            </w:tcBorders>
          </w:tcPr>
          <w:p w14:paraId="7F41C5F8" w14:textId="77777777" w:rsidR="0055494C" w:rsidRPr="005A16B7" w:rsidRDefault="0055494C" w:rsidP="00706852">
            <w:pPr>
              <w:spacing w:before="0" w:after="0"/>
              <w:jc w:val="center"/>
              <w:rPr>
                <w:rFonts w:asciiTheme="minorHAnsi" w:hAnsiTheme="minorHAnsi"/>
              </w:rPr>
            </w:pPr>
          </w:p>
        </w:tc>
        <w:tc>
          <w:tcPr>
            <w:tcW w:w="488" w:type="dxa"/>
            <w:tcBorders>
              <w:bottom w:val="single" w:sz="4" w:space="0" w:color="auto"/>
            </w:tcBorders>
          </w:tcPr>
          <w:p w14:paraId="1954B6BA" w14:textId="77777777" w:rsidR="0055494C" w:rsidRPr="005A16B7" w:rsidRDefault="0055494C" w:rsidP="00706852">
            <w:pPr>
              <w:spacing w:before="0" w:after="0"/>
              <w:rPr>
                <w:rFonts w:asciiTheme="minorHAnsi" w:hAnsiTheme="minorHAnsi"/>
              </w:rPr>
            </w:pPr>
          </w:p>
        </w:tc>
        <w:tc>
          <w:tcPr>
            <w:tcW w:w="715" w:type="dxa"/>
            <w:tcBorders>
              <w:bottom w:val="single" w:sz="4" w:space="0" w:color="auto"/>
            </w:tcBorders>
          </w:tcPr>
          <w:p w14:paraId="61F2CC51" w14:textId="77777777" w:rsidR="0055494C" w:rsidRPr="005A16B7" w:rsidRDefault="0055494C" w:rsidP="00706852">
            <w:pPr>
              <w:spacing w:before="0" w:after="0"/>
              <w:rPr>
                <w:rFonts w:asciiTheme="minorHAnsi" w:hAnsiTheme="minorHAnsi"/>
              </w:rPr>
            </w:pPr>
          </w:p>
        </w:tc>
        <w:tc>
          <w:tcPr>
            <w:tcW w:w="738" w:type="dxa"/>
            <w:tcBorders>
              <w:bottom w:val="single" w:sz="4" w:space="0" w:color="auto"/>
            </w:tcBorders>
          </w:tcPr>
          <w:p w14:paraId="3A953BF5"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0A29FB80" w14:textId="77777777" w:rsidR="0055494C" w:rsidRPr="005A16B7" w:rsidRDefault="0055494C" w:rsidP="00706852">
            <w:pPr>
              <w:spacing w:before="0" w:after="0"/>
              <w:rPr>
                <w:rFonts w:asciiTheme="minorHAnsi" w:hAnsiTheme="minorHAnsi"/>
              </w:rPr>
            </w:pPr>
          </w:p>
        </w:tc>
        <w:tc>
          <w:tcPr>
            <w:tcW w:w="596" w:type="dxa"/>
            <w:tcBorders>
              <w:bottom w:val="single" w:sz="4" w:space="0" w:color="auto"/>
            </w:tcBorders>
          </w:tcPr>
          <w:p w14:paraId="07A21AA5"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70E4E7CE" w14:textId="77777777" w:rsidR="0055494C" w:rsidRPr="005A16B7" w:rsidRDefault="0055494C" w:rsidP="00706852">
            <w:pPr>
              <w:spacing w:before="0" w:after="0"/>
              <w:rPr>
                <w:rFonts w:asciiTheme="minorHAnsi" w:hAnsiTheme="minorHAnsi"/>
              </w:rPr>
            </w:pPr>
          </w:p>
        </w:tc>
        <w:tc>
          <w:tcPr>
            <w:tcW w:w="850" w:type="dxa"/>
            <w:tcBorders>
              <w:bottom w:val="single" w:sz="4" w:space="0" w:color="auto"/>
            </w:tcBorders>
          </w:tcPr>
          <w:p w14:paraId="189DCF10" w14:textId="77777777" w:rsidR="0055494C" w:rsidRPr="005A16B7" w:rsidRDefault="0055494C" w:rsidP="00706852">
            <w:pPr>
              <w:spacing w:before="0" w:after="0"/>
              <w:rPr>
                <w:rFonts w:asciiTheme="minorHAnsi" w:hAnsiTheme="minorHAnsi"/>
              </w:rPr>
            </w:pPr>
          </w:p>
        </w:tc>
      </w:tr>
      <w:tr w:rsidR="0055494C" w:rsidRPr="005A16B7" w14:paraId="385705C6" w14:textId="77777777" w:rsidTr="00706852">
        <w:trPr>
          <w:trHeight w:val="20"/>
          <w:tblHeader/>
        </w:trPr>
        <w:tc>
          <w:tcPr>
            <w:tcW w:w="10257" w:type="dxa"/>
            <w:gridSpan w:val="3"/>
            <w:tcBorders>
              <w:bottom w:val="single" w:sz="4" w:space="0" w:color="auto"/>
            </w:tcBorders>
          </w:tcPr>
          <w:p w14:paraId="56A7F419" w14:textId="0875E80D" w:rsidR="0055494C" w:rsidRPr="005A16B7" w:rsidRDefault="0055494C" w:rsidP="00706852">
            <w:pPr>
              <w:pStyle w:val="Header"/>
              <w:tabs>
                <w:tab w:val="clear" w:pos="4320"/>
                <w:tab w:val="center" w:pos="639"/>
              </w:tabs>
              <w:spacing w:before="0" w:after="0"/>
              <w:rPr>
                <w:rFonts w:asciiTheme="minorHAnsi" w:hAnsiTheme="minorHAnsi"/>
              </w:rPr>
            </w:pPr>
            <w:r w:rsidRPr="005A16B7">
              <w:rPr>
                <w:rFonts w:asciiTheme="minorHAnsi" w:hAnsiTheme="minorHAnsi"/>
              </w:rPr>
              <w:t>Tabel centralizator privind justificarea costurilor</w:t>
            </w:r>
          </w:p>
        </w:tc>
        <w:tc>
          <w:tcPr>
            <w:tcW w:w="476" w:type="dxa"/>
            <w:tcBorders>
              <w:bottom w:val="single" w:sz="4" w:space="0" w:color="auto"/>
            </w:tcBorders>
          </w:tcPr>
          <w:p w14:paraId="044C386E" w14:textId="77777777" w:rsidR="0055494C" w:rsidRPr="005A16B7" w:rsidRDefault="0055494C" w:rsidP="00706852">
            <w:pPr>
              <w:spacing w:before="0" w:after="0"/>
              <w:jc w:val="center"/>
              <w:rPr>
                <w:rFonts w:asciiTheme="minorHAnsi" w:hAnsiTheme="minorHAnsi"/>
              </w:rPr>
            </w:pPr>
          </w:p>
        </w:tc>
        <w:tc>
          <w:tcPr>
            <w:tcW w:w="488" w:type="dxa"/>
            <w:tcBorders>
              <w:bottom w:val="single" w:sz="4" w:space="0" w:color="auto"/>
            </w:tcBorders>
          </w:tcPr>
          <w:p w14:paraId="7B1D832A" w14:textId="77777777" w:rsidR="0055494C" w:rsidRPr="005A16B7" w:rsidRDefault="0055494C" w:rsidP="00706852">
            <w:pPr>
              <w:spacing w:before="0" w:after="0"/>
              <w:rPr>
                <w:rFonts w:asciiTheme="minorHAnsi" w:hAnsiTheme="minorHAnsi"/>
              </w:rPr>
            </w:pPr>
          </w:p>
        </w:tc>
        <w:tc>
          <w:tcPr>
            <w:tcW w:w="715" w:type="dxa"/>
            <w:tcBorders>
              <w:bottom w:val="single" w:sz="4" w:space="0" w:color="auto"/>
            </w:tcBorders>
          </w:tcPr>
          <w:p w14:paraId="363DCCBB" w14:textId="77777777" w:rsidR="0055494C" w:rsidRPr="005A16B7" w:rsidRDefault="0055494C" w:rsidP="00706852">
            <w:pPr>
              <w:spacing w:before="0" w:after="0"/>
              <w:rPr>
                <w:rFonts w:asciiTheme="minorHAnsi" w:hAnsiTheme="minorHAnsi"/>
              </w:rPr>
            </w:pPr>
          </w:p>
        </w:tc>
        <w:tc>
          <w:tcPr>
            <w:tcW w:w="738" w:type="dxa"/>
            <w:tcBorders>
              <w:bottom w:val="single" w:sz="4" w:space="0" w:color="auto"/>
            </w:tcBorders>
          </w:tcPr>
          <w:p w14:paraId="7BE4001D"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74E56519" w14:textId="77777777" w:rsidR="0055494C" w:rsidRPr="005A16B7" w:rsidRDefault="0055494C" w:rsidP="00706852">
            <w:pPr>
              <w:spacing w:before="0" w:after="0"/>
              <w:rPr>
                <w:rFonts w:asciiTheme="minorHAnsi" w:hAnsiTheme="minorHAnsi"/>
              </w:rPr>
            </w:pPr>
          </w:p>
        </w:tc>
        <w:tc>
          <w:tcPr>
            <w:tcW w:w="596" w:type="dxa"/>
            <w:tcBorders>
              <w:bottom w:val="single" w:sz="4" w:space="0" w:color="auto"/>
            </w:tcBorders>
          </w:tcPr>
          <w:p w14:paraId="1F6466FF"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69D0024D" w14:textId="77777777" w:rsidR="0055494C" w:rsidRPr="005A16B7" w:rsidRDefault="0055494C" w:rsidP="00706852">
            <w:pPr>
              <w:spacing w:before="0" w:after="0"/>
              <w:rPr>
                <w:rFonts w:asciiTheme="minorHAnsi" w:hAnsiTheme="minorHAnsi"/>
              </w:rPr>
            </w:pPr>
          </w:p>
        </w:tc>
        <w:tc>
          <w:tcPr>
            <w:tcW w:w="850" w:type="dxa"/>
            <w:tcBorders>
              <w:bottom w:val="single" w:sz="4" w:space="0" w:color="auto"/>
            </w:tcBorders>
          </w:tcPr>
          <w:p w14:paraId="6BF5309E" w14:textId="77777777" w:rsidR="0055494C" w:rsidRPr="005A16B7" w:rsidRDefault="0055494C" w:rsidP="00706852">
            <w:pPr>
              <w:spacing w:before="0" w:after="0"/>
              <w:rPr>
                <w:rFonts w:asciiTheme="minorHAnsi" w:hAnsiTheme="minorHAnsi"/>
              </w:rPr>
            </w:pPr>
          </w:p>
        </w:tc>
      </w:tr>
      <w:tr w:rsidR="0055494C" w:rsidRPr="005A16B7" w14:paraId="4AAD0EC4" w14:textId="77777777" w:rsidTr="00706852">
        <w:trPr>
          <w:trHeight w:val="20"/>
          <w:tblHeader/>
        </w:trPr>
        <w:tc>
          <w:tcPr>
            <w:tcW w:w="10257" w:type="dxa"/>
            <w:gridSpan w:val="3"/>
            <w:tcBorders>
              <w:bottom w:val="single" w:sz="4" w:space="0" w:color="auto"/>
            </w:tcBorders>
          </w:tcPr>
          <w:p w14:paraId="39728DDC" w14:textId="56A6C73A" w:rsidR="0055494C" w:rsidRPr="005A16B7" w:rsidRDefault="0055494C" w:rsidP="00706852">
            <w:pPr>
              <w:pStyle w:val="Header"/>
              <w:tabs>
                <w:tab w:val="clear" w:pos="4320"/>
                <w:tab w:val="center" w:pos="639"/>
              </w:tabs>
              <w:spacing w:before="0" w:after="0"/>
              <w:rPr>
                <w:rFonts w:asciiTheme="minorHAnsi" w:hAnsiTheme="minorHAnsi"/>
              </w:rPr>
            </w:pPr>
            <w:r w:rsidRPr="005A16B7">
              <w:rPr>
                <w:rFonts w:asciiTheme="minorHAnsi" w:hAnsiTheme="minorHAnsi"/>
              </w:rPr>
              <w:t>Modelul K - Bugetul proiectului și sursele de finanţare</w:t>
            </w:r>
          </w:p>
        </w:tc>
        <w:tc>
          <w:tcPr>
            <w:tcW w:w="476" w:type="dxa"/>
            <w:tcBorders>
              <w:bottom w:val="single" w:sz="4" w:space="0" w:color="auto"/>
            </w:tcBorders>
          </w:tcPr>
          <w:p w14:paraId="7AB8F28E" w14:textId="77777777" w:rsidR="0055494C" w:rsidRPr="005A16B7" w:rsidRDefault="0055494C" w:rsidP="00706852">
            <w:pPr>
              <w:spacing w:before="0" w:after="0"/>
              <w:jc w:val="center"/>
              <w:rPr>
                <w:rFonts w:asciiTheme="minorHAnsi" w:hAnsiTheme="minorHAnsi"/>
              </w:rPr>
            </w:pPr>
          </w:p>
        </w:tc>
        <w:tc>
          <w:tcPr>
            <w:tcW w:w="488" w:type="dxa"/>
            <w:tcBorders>
              <w:bottom w:val="single" w:sz="4" w:space="0" w:color="auto"/>
            </w:tcBorders>
          </w:tcPr>
          <w:p w14:paraId="243E3649" w14:textId="77777777" w:rsidR="0055494C" w:rsidRPr="005A16B7" w:rsidRDefault="0055494C" w:rsidP="00706852">
            <w:pPr>
              <w:spacing w:before="0" w:after="0"/>
              <w:rPr>
                <w:rFonts w:asciiTheme="minorHAnsi" w:hAnsiTheme="minorHAnsi"/>
              </w:rPr>
            </w:pPr>
          </w:p>
        </w:tc>
        <w:tc>
          <w:tcPr>
            <w:tcW w:w="715" w:type="dxa"/>
            <w:tcBorders>
              <w:bottom w:val="single" w:sz="4" w:space="0" w:color="auto"/>
            </w:tcBorders>
          </w:tcPr>
          <w:p w14:paraId="01B55C60" w14:textId="77777777" w:rsidR="0055494C" w:rsidRPr="005A16B7" w:rsidRDefault="0055494C" w:rsidP="00706852">
            <w:pPr>
              <w:spacing w:before="0" w:after="0"/>
              <w:rPr>
                <w:rFonts w:asciiTheme="minorHAnsi" w:hAnsiTheme="minorHAnsi"/>
              </w:rPr>
            </w:pPr>
          </w:p>
        </w:tc>
        <w:tc>
          <w:tcPr>
            <w:tcW w:w="738" w:type="dxa"/>
            <w:tcBorders>
              <w:bottom w:val="single" w:sz="4" w:space="0" w:color="auto"/>
            </w:tcBorders>
          </w:tcPr>
          <w:p w14:paraId="25A577CA"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57F13A9A" w14:textId="77777777" w:rsidR="0055494C" w:rsidRPr="005A16B7" w:rsidRDefault="0055494C" w:rsidP="00706852">
            <w:pPr>
              <w:spacing w:before="0" w:after="0"/>
              <w:rPr>
                <w:rFonts w:asciiTheme="minorHAnsi" w:hAnsiTheme="minorHAnsi"/>
              </w:rPr>
            </w:pPr>
          </w:p>
        </w:tc>
        <w:tc>
          <w:tcPr>
            <w:tcW w:w="596" w:type="dxa"/>
            <w:tcBorders>
              <w:bottom w:val="single" w:sz="4" w:space="0" w:color="auto"/>
            </w:tcBorders>
          </w:tcPr>
          <w:p w14:paraId="5C621BF5"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3AD76311" w14:textId="77777777" w:rsidR="0055494C" w:rsidRPr="005A16B7" w:rsidRDefault="0055494C" w:rsidP="00706852">
            <w:pPr>
              <w:spacing w:before="0" w:after="0"/>
              <w:rPr>
                <w:rFonts w:asciiTheme="minorHAnsi" w:hAnsiTheme="minorHAnsi"/>
              </w:rPr>
            </w:pPr>
          </w:p>
        </w:tc>
        <w:tc>
          <w:tcPr>
            <w:tcW w:w="850" w:type="dxa"/>
            <w:tcBorders>
              <w:bottom w:val="single" w:sz="4" w:space="0" w:color="auto"/>
            </w:tcBorders>
          </w:tcPr>
          <w:p w14:paraId="74004D94" w14:textId="77777777" w:rsidR="0055494C" w:rsidRPr="005A16B7" w:rsidRDefault="0055494C" w:rsidP="00706852">
            <w:pPr>
              <w:spacing w:before="0" w:after="0"/>
              <w:rPr>
                <w:rFonts w:asciiTheme="minorHAnsi" w:hAnsiTheme="minorHAnsi"/>
              </w:rPr>
            </w:pPr>
          </w:p>
        </w:tc>
      </w:tr>
      <w:tr w:rsidR="0055494C" w:rsidRPr="005A16B7" w14:paraId="01000966" w14:textId="77777777" w:rsidTr="00706852">
        <w:trPr>
          <w:trHeight w:val="20"/>
          <w:tblHeader/>
        </w:trPr>
        <w:tc>
          <w:tcPr>
            <w:tcW w:w="10257" w:type="dxa"/>
            <w:gridSpan w:val="3"/>
            <w:tcBorders>
              <w:bottom w:val="single" w:sz="4" w:space="0" w:color="auto"/>
            </w:tcBorders>
          </w:tcPr>
          <w:p w14:paraId="6519423E" w14:textId="079C8C31" w:rsidR="0055494C" w:rsidRPr="005A16B7" w:rsidRDefault="0055494C" w:rsidP="00706852">
            <w:pPr>
              <w:pStyle w:val="Header"/>
              <w:tabs>
                <w:tab w:val="clear" w:pos="4320"/>
                <w:tab w:val="center" w:pos="639"/>
              </w:tabs>
              <w:spacing w:before="0" w:after="0"/>
              <w:rPr>
                <w:rFonts w:asciiTheme="minorHAnsi" w:hAnsiTheme="minorHAnsi"/>
              </w:rPr>
            </w:pPr>
            <w:r w:rsidRPr="005A16B7">
              <w:rPr>
                <w:rFonts w:asciiTheme="minorHAnsi" w:hAnsiTheme="minorHAnsi"/>
              </w:rPr>
              <w:t>Planul de marketing, daca e cazul</w:t>
            </w:r>
          </w:p>
        </w:tc>
        <w:tc>
          <w:tcPr>
            <w:tcW w:w="476" w:type="dxa"/>
            <w:tcBorders>
              <w:bottom w:val="single" w:sz="4" w:space="0" w:color="auto"/>
            </w:tcBorders>
          </w:tcPr>
          <w:p w14:paraId="150F3E0F" w14:textId="77777777" w:rsidR="0055494C" w:rsidRPr="005A16B7" w:rsidRDefault="0055494C" w:rsidP="00706852">
            <w:pPr>
              <w:spacing w:before="0" w:after="0"/>
              <w:jc w:val="center"/>
              <w:rPr>
                <w:rFonts w:asciiTheme="minorHAnsi" w:hAnsiTheme="minorHAnsi"/>
              </w:rPr>
            </w:pPr>
          </w:p>
        </w:tc>
        <w:tc>
          <w:tcPr>
            <w:tcW w:w="488" w:type="dxa"/>
            <w:tcBorders>
              <w:bottom w:val="single" w:sz="4" w:space="0" w:color="auto"/>
            </w:tcBorders>
          </w:tcPr>
          <w:p w14:paraId="04CC90C2" w14:textId="77777777" w:rsidR="0055494C" w:rsidRPr="005A16B7" w:rsidRDefault="0055494C" w:rsidP="00706852">
            <w:pPr>
              <w:spacing w:before="0" w:after="0"/>
              <w:rPr>
                <w:rFonts w:asciiTheme="minorHAnsi" w:hAnsiTheme="minorHAnsi"/>
              </w:rPr>
            </w:pPr>
          </w:p>
        </w:tc>
        <w:tc>
          <w:tcPr>
            <w:tcW w:w="715" w:type="dxa"/>
            <w:tcBorders>
              <w:bottom w:val="single" w:sz="4" w:space="0" w:color="auto"/>
            </w:tcBorders>
          </w:tcPr>
          <w:p w14:paraId="36DA04A5" w14:textId="77777777" w:rsidR="0055494C" w:rsidRPr="005A16B7" w:rsidRDefault="0055494C" w:rsidP="00706852">
            <w:pPr>
              <w:spacing w:before="0" w:after="0"/>
              <w:rPr>
                <w:rFonts w:asciiTheme="minorHAnsi" w:hAnsiTheme="minorHAnsi"/>
              </w:rPr>
            </w:pPr>
          </w:p>
        </w:tc>
        <w:tc>
          <w:tcPr>
            <w:tcW w:w="738" w:type="dxa"/>
            <w:tcBorders>
              <w:bottom w:val="single" w:sz="4" w:space="0" w:color="auto"/>
            </w:tcBorders>
          </w:tcPr>
          <w:p w14:paraId="64F1012F"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0CC760B6" w14:textId="77777777" w:rsidR="0055494C" w:rsidRPr="005A16B7" w:rsidRDefault="0055494C" w:rsidP="00706852">
            <w:pPr>
              <w:spacing w:before="0" w:after="0"/>
              <w:rPr>
                <w:rFonts w:asciiTheme="minorHAnsi" w:hAnsiTheme="minorHAnsi"/>
              </w:rPr>
            </w:pPr>
          </w:p>
        </w:tc>
        <w:tc>
          <w:tcPr>
            <w:tcW w:w="596" w:type="dxa"/>
            <w:tcBorders>
              <w:bottom w:val="single" w:sz="4" w:space="0" w:color="auto"/>
            </w:tcBorders>
          </w:tcPr>
          <w:p w14:paraId="57D5EA87"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449310AA" w14:textId="77777777" w:rsidR="0055494C" w:rsidRPr="005A16B7" w:rsidRDefault="0055494C" w:rsidP="00706852">
            <w:pPr>
              <w:spacing w:before="0" w:after="0"/>
              <w:rPr>
                <w:rFonts w:asciiTheme="minorHAnsi" w:hAnsiTheme="minorHAnsi"/>
              </w:rPr>
            </w:pPr>
          </w:p>
        </w:tc>
        <w:tc>
          <w:tcPr>
            <w:tcW w:w="850" w:type="dxa"/>
            <w:tcBorders>
              <w:bottom w:val="single" w:sz="4" w:space="0" w:color="auto"/>
            </w:tcBorders>
          </w:tcPr>
          <w:p w14:paraId="58F31882" w14:textId="77777777" w:rsidR="0055494C" w:rsidRPr="005A16B7" w:rsidRDefault="0055494C" w:rsidP="00706852">
            <w:pPr>
              <w:spacing w:before="0" w:after="0"/>
              <w:rPr>
                <w:rFonts w:asciiTheme="minorHAnsi" w:hAnsiTheme="minorHAnsi"/>
              </w:rPr>
            </w:pPr>
          </w:p>
        </w:tc>
      </w:tr>
      <w:tr w:rsidR="0055494C" w:rsidRPr="005A16B7" w14:paraId="3CD1FD16" w14:textId="77777777" w:rsidTr="00706852">
        <w:trPr>
          <w:trHeight w:val="20"/>
          <w:tblHeader/>
        </w:trPr>
        <w:tc>
          <w:tcPr>
            <w:tcW w:w="10257" w:type="dxa"/>
            <w:gridSpan w:val="3"/>
            <w:tcBorders>
              <w:bottom w:val="single" w:sz="4" w:space="0" w:color="auto"/>
            </w:tcBorders>
          </w:tcPr>
          <w:p w14:paraId="66A83F7F" w14:textId="6CB44BA5" w:rsidR="0055494C" w:rsidRPr="005A16B7" w:rsidRDefault="0055494C" w:rsidP="00706852">
            <w:pPr>
              <w:pStyle w:val="Header"/>
              <w:tabs>
                <w:tab w:val="clear" w:pos="4320"/>
                <w:tab w:val="center" w:pos="639"/>
              </w:tabs>
              <w:spacing w:before="0" w:after="0"/>
              <w:rPr>
                <w:rFonts w:asciiTheme="minorHAnsi" w:hAnsiTheme="minorHAnsi"/>
              </w:rPr>
            </w:pPr>
            <w:r w:rsidRPr="005A16B7">
              <w:rPr>
                <w:rFonts w:asciiTheme="minorHAnsi" w:hAnsiTheme="minorHAnsi"/>
              </w:rPr>
              <w:t>Avizul Ministerului Culturii pentru documentaţia tehnico-economică depusă, în cazul intervenţiilor asupra monumentelor istorice</w:t>
            </w:r>
          </w:p>
        </w:tc>
        <w:tc>
          <w:tcPr>
            <w:tcW w:w="476" w:type="dxa"/>
            <w:tcBorders>
              <w:bottom w:val="single" w:sz="4" w:space="0" w:color="auto"/>
            </w:tcBorders>
          </w:tcPr>
          <w:p w14:paraId="5F98D3F6" w14:textId="77777777" w:rsidR="0055494C" w:rsidRPr="005A16B7" w:rsidRDefault="0055494C" w:rsidP="00706852">
            <w:pPr>
              <w:spacing w:before="0" w:after="0"/>
              <w:jc w:val="center"/>
              <w:rPr>
                <w:rFonts w:asciiTheme="minorHAnsi" w:hAnsiTheme="minorHAnsi"/>
              </w:rPr>
            </w:pPr>
          </w:p>
        </w:tc>
        <w:tc>
          <w:tcPr>
            <w:tcW w:w="488" w:type="dxa"/>
            <w:tcBorders>
              <w:bottom w:val="single" w:sz="4" w:space="0" w:color="auto"/>
            </w:tcBorders>
          </w:tcPr>
          <w:p w14:paraId="050862A2" w14:textId="77777777" w:rsidR="0055494C" w:rsidRPr="005A16B7" w:rsidRDefault="0055494C" w:rsidP="00706852">
            <w:pPr>
              <w:spacing w:before="0" w:after="0"/>
              <w:rPr>
                <w:rFonts w:asciiTheme="minorHAnsi" w:hAnsiTheme="minorHAnsi"/>
              </w:rPr>
            </w:pPr>
          </w:p>
        </w:tc>
        <w:tc>
          <w:tcPr>
            <w:tcW w:w="715" w:type="dxa"/>
            <w:tcBorders>
              <w:bottom w:val="single" w:sz="4" w:space="0" w:color="auto"/>
            </w:tcBorders>
          </w:tcPr>
          <w:p w14:paraId="2DBC814C" w14:textId="77777777" w:rsidR="0055494C" w:rsidRPr="005A16B7" w:rsidRDefault="0055494C" w:rsidP="00706852">
            <w:pPr>
              <w:spacing w:before="0" w:after="0"/>
              <w:rPr>
                <w:rFonts w:asciiTheme="minorHAnsi" w:hAnsiTheme="minorHAnsi"/>
              </w:rPr>
            </w:pPr>
          </w:p>
        </w:tc>
        <w:tc>
          <w:tcPr>
            <w:tcW w:w="738" w:type="dxa"/>
            <w:tcBorders>
              <w:bottom w:val="single" w:sz="4" w:space="0" w:color="auto"/>
            </w:tcBorders>
          </w:tcPr>
          <w:p w14:paraId="33B90D0A"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5D35F699" w14:textId="77777777" w:rsidR="0055494C" w:rsidRPr="005A16B7" w:rsidRDefault="0055494C" w:rsidP="00706852">
            <w:pPr>
              <w:spacing w:before="0" w:after="0"/>
              <w:rPr>
                <w:rFonts w:asciiTheme="minorHAnsi" w:hAnsiTheme="minorHAnsi"/>
              </w:rPr>
            </w:pPr>
          </w:p>
        </w:tc>
        <w:tc>
          <w:tcPr>
            <w:tcW w:w="596" w:type="dxa"/>
            <w:tcBorders>
              <w:bottom w:val="single" w:sz="4" w:space="0" w:color="auto"/>
            </w:tcBorders>
          </w:tcPr>
          <w:p w14:paraId="7A422DBC"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57E1838D" w14:textId="77777777" w:rsidR="0055494C" w:rsidRPr="005A16B7" w:rsidRDefault="0055494C" w:rsidP="00706852">
            <w:pPr>
              <w:spacing w:before="0" w:after="0"/>
              <w:rPr>
                <w:rFonts w:asciiTheme="minorHAnsi" w:hAnsiTheme="minorHAnsi"/>
              </w:rPr>
            </w:pPr>
          </w:p>
        </w:tc>
        <w:tc>
          <w:tcPr>
            <w:tcW w:w="850" w:type="dxa"/>
            <w:tcBorders>
              <w:bottom w:val="single" w:sz="4" w:space="0" w:color="auto"/>
            </w:tcBorders>
          </w:tcPr>
          <w:p w14:paraId="0180949D" w14:textId="77777777" w:rsidR="0055494C" w:rsidRPr="005A16B7" w:rsidRDefault="0055494C" w:rsidP="00706852">
            <w:pPr>
              <w:spacing w:before="0" w:after="0"/>
              <w:rPr>
                <w:rFonts w:asciiTheme="minorHAnsi" w:hAnsiTheme="minorHAnsi"/>
              </w:rPr>
            </w:pPr>
          </w:p>
        </w:tc>
      </w:tr>
      <w:tr w:rsidR="0055494C" w:rsidRPr="005A16B7" w14:paraId="6100172E" w14:textId="77777777" w:rsidTr="00706852">
        <w:trPr>
          <w:trHeight w:val="20"/>
          <w:tblHeader/>
        </w:trPr>
        <w:tc>
          <w:tcPr>
            <w:tcW w:w="10257" w:type="dxa"/>
            <w:gridSpan w:val="3"/>
            <w:tcBorders>
              <w:bottom w:val="single" w:sz="4" w:space="0" w:color="auto"/>
            </w:tcBorders>
          </w:tcPr>
          <w:p w14:paraId="256C1FEC" w14:textId="175C3B47" w:rsidR="0055494C" w:rsidRPr="005A16B7" w:rsidRDefault="008C5D54" w:rsidP="00706852">
            <w:pPr>
              <w:pStyle w:val="Header"/>
              <w:tabs>
                <w:tab w:val="clear" w:pos="4320"/>
                <w:tab w:val="center" w:pos="639"/>
              </w:tabs>
              <w:spacing w:before="0" w:after="0"/>
              <w:rPr>
                <w:rFonts w:asciiTheme="minorHAnsi" w:hAnsiTheme="minorHAnsi"/>
              </w:rPr>
            </w:pPr>
            <w:r w:rsidRPr="005A16B7">
              <w:rPr>
                <w:rFonts w:asciiTheme="minorHAnsi" w:hAnsiTheme="minorHAnsi"/>
              </w:rPr>
              <w:t>Ordinul de clasare a monumentului istoric emis de ministrul culturii cu identificarea/marcarea nr. crt/codului LMI/denumirea/localitatea/adresa/datarea</w:t>
            </w:r>
          </w:p>
        </w:tc>
        <w:tc>
          <w:tcPr>
            <w:tcW w:w="476" w:type="dxa"/>
            <w:tcBorders>
              <w:bottom w:val="single" w:sz="4" w:space="0" w:color="auto"/>
            </w:tcBorders>
          </w:tcPr>
          <w:p w14:paraId="401164B2" w14:textId="77777777" w:rsidR="0055494C" w:rsidRPr="005A16B7" w:rsidRDefault="0055494C" w:rsidP="00706852">
            <w:pPr>
              <w:spacing w:before="0" w:after="0"/>
              <w:jc w:val="center"/>
              <w:rPr>
                <w:rFonts w:asciiTheme="minorHAnsi" w:hAnsiTheme="minorHAnsi"/>
              </w:rPr>
            </w:pPr>
          </w:p>
        </w:tc>
        <w:tc>
          <w:tcPr>
            <w:tcW w:w="488" w:type="dxa"/>
            <w:tcBorders>
              <w:bottom w:val="single" w:sz="4" w:space="0" w:color="auto"/>
            </w:tcBorders>
          </w:tcPr>
          <w:p w14:paraId="7650D0D6" w14:textId="77777777" w:rsidR="0055494C" w:rsidRPr="005A16B7" w:rsidRDefault="0055494C" w:rsidP="00706852">
            <w:pPr>
              <w:spacing w:before="0" w:after="0"/>
              <w:rPr>
                <w:rFonts w:asciiTheme="minorHAnsi" w:hAnsiTheme="minorHAnsi"/>
              </w:rPr>
            </w:pPr>
          </w:p>
        </w:tc>
        <w:tc>
          <w:tcPr>
            <w:tcW w:w="715" w:type="dxa"/>
            <w:tcBorders>
              <w:bottom w:val="single" w:sz="4" w:space="0" w:color="auto"/>
            </w:tcBorders>
          </w:tcPr>
          <w:p w14:paraId="15688939" w14:textId="77777777" w:rsidR="0055494C" w:rsidRPr="005A16B7" w:rsidRDefault="0055494C" w:rsidP="00706852">
            <w:pPr>
              <w:spacing w:before="0" w:after="0"/>
              <w:rPr>
                <w:rFonts w:asciiTheme="minorHAnsi" w:hAnsiTheme="minorHAnsi"/>
              </w:rPr>
            </w:pPr>
          </w:p>
        </w:tc>
        <w:tc>
          <w:tcPr>
            <w:tcW w:w="738" w:type="dxa"/>
            <w:tcBorders>
              <w:bottom w:val="single" w:sz="4" w:space="0" w:color="auto"/>
            </w:tcBorders>
          </w:tcPr>
          <w:p w14:paraId="6664FD56"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4B57BDD5" w14:textId="77777777" w:rsidR="0055494C" w:rsidRPr="005A16B7" w:rsidRDefault="0055494C" w:rsidP="00706852">
            <w:pPr>
              <w:spacing w:before="0" w:after="0"/>
              <w:rPr>
                <w:rFonts w:asciiTheme="minorHAnsi" w:hAnsiTheme="minorHAnsi"/>
              </w:rPr>
            </w:pPr>
          </w:p>
        </w:tc>
        <w:tc>
          <w:tcPr>
            <w:tcW w:w="596" w:type="dxa"/>
            <w:tcBorders>
              <w:bottom w:val="single" w:sz="4" w:space="0" w:color="auto"/>
            </w:tcBorders>
          </w:tcPr>
          <w:p w14:paraId="001A7C4F" w14:textId="77777777" w:rsidR="0055494C" w:rsidRPr="005A16B7" w:rsidRDefault="0055494C" w:rsidP="00706852">
            <w:pPr>
              <w:spacing w:before="0" w:after="0"/>
              <w:rPr>
                <w:rFonts w:asciiTheme="minorHAnsi" w:hAnsiTheme="minorHAnsi"/>
              </w:rPr>
            </w:pPr>
          </w:p>
        </w:tc>
        <w:tc>
          <w:tcPr>
            <w:tcW w:w="538" w:type="dxa"/>
            <w:tcBorders>
              <w:bottom w:val="single" w:sz="4" w:space="0" w:color="auto"/>
            </w:tcBorders>
          </w:tcPr>
          <w:p w14:paraId="131F93B5" w14:textId="77777777" w:rsidR="0055494C" w:rsidRPr="005A16B7" w:rsidRDefault="0055494C" w:rsidP="00706852">
            <w:pPr>
              <w:spacing w:before="0" w:after="0"/>
              <w:rPr>
                <w:rFonts w:asciiTheme="minorHAnsi" w:hAnsiTheme="minorHAnsi"/>
              </w:rPr>
            </w:pPr>
          </w:p>
        </w:tc>
        <w:tc>
          <w:tcPr>
            <w:tcW w:w="850" w:type="dxa"/>
            <w:tcBorders>
              <w:bottom w:val="single" w:sz="4" w:space="0" w:color="auto"/>
            </w:tcBorders>
          </w:tcPr>
          <w:p w14:paraId="3D72324A" w14:textId="77777777" w:rsidR="0055494C" w:rsidRPr="005A16B7" w:rsidRDefault="0055494C" w:rsidP="00706852">
            <w:pPr>
              <w:spacing w:before="0" w:after="0"/>
              <w:rPr>
                <w:rFonts w:asciiTheme="minorHAnsi" w:hAnsiTheme="minorHAnsi"/>
              </w:rPr>
            </w:pPr>
          </w:p>
        </w:tc>
      </w:tr>
      <w:tr w:rsidR="008C5D54" w:rsidRPr="005A16B7" w14:paraId="231A510E" w14:textId="77777777" w:rsidTr="00706852">
        <w:trPr>
          <w:trHeight w:val="20"/>
          <w:tblHeader/>
        </w:trPr>
        <w:tc>
          <w:tcPr>
            <w:tcW w:w="10257" w:type="dxa"/>
            <w:gridSpan w:val="3"/>
            <w:tcBorders>
              <w:bottom w:val="single" w:sz="4" w:space="0" w:color="auto"/>
            </w:tcBorders>
          </w:tcPr>
          <w:p w14:paraId="2003273E" w14:textId="6A74F331" w:rsidR="008C5D54" w:rsidRPr="005A16B7" w:rsidRDefault="008C5D54" w:rsidP="00706852">
            <w:pPr>
              <w:pStyle w:val="Header"/>
              <w:tabs>
                <w:tab w:val="clear" w:pos="4320"/>
                <w:tab w:val="center" w:pos="639"/>
              </w:tabs>
              <w:spacing w:before="0" w:after="0"/>
              <w:rPr>
                <w:rFonts w:asciiTheme="minorHAnsi" w:hAnsiTheme="minorHAnsi"/>
              </w:rPr>
            </w:pPr>
            <w:r w:rsidRPr="005A16B7">
              <w:rPr>
                <w:rFonts w:asciiTheme="minorHAnsi" w:hAnsiTheme="minorHAnsi"/>
              </w:rPr>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tc>
        <w:tc>
          <w:tcPr>
            <w:tcW w:w="476" w:type="dxa"/>
            <w:tcBorders>
              <w:bottom w:val="single" w:sz="4" w:space="0" w:color="auto"/>
            </w:tcBorders>
          </w:tcPr>
          <w:p w14:paraId="34052627" w14:textId="77777777" w:rsidR="008C5D54" w:rsidRPr="005A16B7" w:rsidRDefault="008C5D54" w:rsidP="00706852">
            <w:pPr>
              <w:spacing w:before="0" w:after="0"/>
              <w:jc w:val="center"/>
              <w:rPr>
                <w:rFonts w:asciiTheme="minorHAnsi" w:hAnsiTheme="minorHAnsi"/>
              </w:rPr>
            </w:pPr>
          </w:p>
        </w:tc>
        <w:tc>
          <w:tcPr>
            <w:tcW w:w="488" w:type="dxa"/>
            <w:tcBorders>
              <w:bottom w:val="single" w:sz="4" w:space="0" w:color="auto"/>
            </w:tcBorders>
          </w:tcPr>
          <w:p w14:paraId="44957B96" w14:textId="77777777" w:rsidR="008C5D54" w:rsidRPr="005A16B7" w:rsidRDefault="008C5D54" w:rsidP="00706852">
            <w:pPr>
              <w:spacing w:before="0" w:after="0"/>
              <w:rPr>
                <w:rFonts w:asciiTheme="minorHAnsi" w:hAnsiTheme="minorHAnsi"/>
              </w:rPr>
            </w:pPr>
          </w:p>
        </w:tc>
        <w:tc>
          <w:tcPr>
            <w:tcW w:w="715" w:type="dxa"/>
            <w:tcBorders>
              <w:bottom w:val="single" w:sz="4" w:space="0" w:color="auto"/>
            </w:tcBorders>
          </w:tcPr>
          <w:p w14:paraId="35B30608" w14:textId="77777777" w:rsidR="008C5D54" w:rsidRPr="005A16B7" w:rsidRDefault="008C5D54" w:rsidP="00706852">
            <w:pPr>
              <w:spacing w:before="0" w:after="0"/>
              <w:rPr>
                <w:rFonts w:asciiTheme="minorHAnsi" w:hAnsiTheme="minorHAnsi"/>
              </w:rPr>
            </w:pPr>
          </w:p>
        </w:tc>
        <w:tc>
          <w:tcPr>
            <w:tcW w:w="738" w:type="dxa"/>
            <w:tcBorders>
              <w:bottom w:val="single" w:sz="4" w:space="0" w:color="auto"/>
            </w:tcBorders>
          </w:tcPr>
          <w:p w14:paraId="2FFB20E5" w14:textId="77777777" w:rsidR="008C5D54" w:rsidRPr="005A16B7" w:rsidRDefault="008C5D54" w:rsidP="00706852">
            <w:pPr>
              <w:spacing w:before="0" w:after="0"/>
              <w:rPr>
                <w:rFonts w:asciiTheme="minorHAnsi" w:hAnsiTheme="minorHAnsi"/>
              </w:rPr>
            </w:pPr>
          </w:p>
        </w:tc>
        <w:tc>
          <w:tcPr>
            <w:tcW w:w="538" w:type="dxa"/>
            <w:tcBorders>
              <w:bottom w:val="single" w:sz="4" w:space="0" w:color="auto"/>
            </w:tcBorders>
          </w:tcPr>
          <w:p w14:paraId="5029CFAD" w14:textId="77777777" w:rsidR="008C5D54" w:rsidRPr="005A16B7" w:rsidRDefault="008C5D54" w:rsidP="00706852">
            <w:pPr>
              <w:spacing w:before="0" w:after="0"/>
              <w:rPr>
                <w:rFonts w:asciiTheme="minorHAnsi" w:hAnsiTheme="minorHAnsi"/>
              </w:rPr>
            </w:pPr>
          </w:p>
        </w:tc>
        <w:tc>
          <w:tcPr>
            <w:tcW w:w="596" w:type="dxa"/>
            <w:tcBorders>
              <w:bottom w:val="single" w:sz="4" w:space="0" w:color="auto"/>
            </w:tcBorders>
          </w:tcPr>
          <w:p w14:paraId="6F10FB8F" w14:textId="77777777" w:rsidR="008C5D54" w:rsidRPr="005A16B7" w:rsidRDefault="008C5D54" w:rsidP="00706852">
            <w:pPr>
              <w:spacing w:before="0" w:after="0"/>
              <w:rPr>
                <w:rFonts w:asciiTheme="minorHAnsi" w:hAnsiTheme="minorHAnsi"/>
              </w:rPr>
            </w:pPr>
          </w:p>
        </w:tc>
        <w:tc>
          <w:tcPr>
            <w:tcW w:w="538" w:type="dxa"/>
            <w:tcBorders>
              <w:bottom w:val="single" w:sz="4" w:space="0" w:color="auto"/>
            </w:tcBorders>
          </w:tcPr>
          <w:p w14:paraId="798F835F" w14:textId="77777777" w:rsidR="008C5D54" w:rsidRPr="005A16B7" w:rsidRDefault="008C5D54" w:rsidP="00706852">
            <w:pPr>
              <w:spacing w:before="0" w:after="0"/>
              <w:rPr>
                <w:rFonts w:asciiTheme="minorHAnsi" w:hAnsiTheme="minorHAnsi"/>
              </w:rPr>
            </w:pPr>
          </w:p>
        </w:tc>
        <w:tc>
          <w:tcPr>
            <w:tcW w:w="850" w:type="dxa"/>
            <w:tcBorders>
              <w:bottom w:val="single" w:sz="4" w:space="0" w:color="auto"/>
            </w:tcBorders>
          </w:tcPr>
          <w:p w14:paraId="11AFDF68" w14:textId="77777777" w:rsidR="008C5D54" w:rsidRPr="005A16B7" w:rsidRDefault="008C5D54" w:rsidP="00706852">
            <w:pPr>
              <w:spacing w:before="0" w:after="0"/>
              <w:rPr>
                <w:rFonts w:asciiTheme="minorHAnsi" w:hAnsiTheme="minorHAnsi"/>
              </w:rPr>
            </w:pPr>
          </w:p>
        </w:tc>
      </w:tr>
      <w:tr w:rsidR="008C5D54" w:rsidRPr="005A16B7" w14:paraId="561A34C0" w14:textId="77777777" w:rsidTr="00706852">
        <w:trPr>
          <w:trHeight w:val="20"/>
          <w:tblHeader/>
        </w:trPr>
        <w:tc>
          <w:tcPr>
            <w:tcW w:w="10257" w:type="dxa"/>
            <w:gridSpan w:val="3"/>
            <w:tcBorders>
              <w:bottom w:val="single" w:sz="4" w:space="0" w:color="auto"/>
            </w:tcBorders>
          </w:tcPr>
          <w:p w14:paraId="1D9835B2" w14:textId="7D7540A6" w:rsidR="008C5D54" w:rsidRPr="005A16B7" w:rsidRDefault="008C5D54" w:rsidP="00706852">
            <w:pPr>
              <w:pStyle w:val="Header"/>
              <w:tabs>
                <w:tab w:val="clear" w:pos="4320"/>
                <w:tab w:val="center" w:pos="639"/>
              </w:tabs>
              <w:spacing w:before="0" w:after="0"/>
              <w:rPr>
                <w:rFonts w:asciiTheme="minorHAnsi" w:hAnsiTheme="minorHAnsi"/>
              </w:rPr>
            </w:pPr>
            <w:r w:rsidRPr="005A16B7">
              <w:rPr>
                <w:rFonts w:asciiTheme="minorHAnsi" w:hAnsiTheme="minorHAnsi"/>
              </w:rPr>
              <w:t>Analiza privind imunizarea la schimbările climatice, daca e cazul</w:t>
            </w:r>
          </w:p>
        </w:tc>
        <w:tc>
          <w:tcPr>
            <w:tcW w:w="476" w:type="dxa"/>
            <w:tcBorders>
              <w:bottom w:val="single" w:sz="4" w:space="0" w:color="auto"/>
            </w:tcBorders>
          </w:tcPr>
          <w:p w14:paraId="7350A735" w14:textId="77777777" w:rsidR="008C5D54" w:rsidRPr="005A16B7" w:rsidRDefault="008C5D54" w:rsidP="00706852">
            <w:pPr>
              <w:spacing w:before="0" w:after="0"/>
              <w:jc w:val="center"/>
              <w:rPr>
                <w:rFonts w:asciiTheme="minorHAnsi" w:hAnsiTheme="minorHAnsi"/>
              </w:rPr>
            </w:pPr>
          </w:p>
        </w:tc>
        <w:tc>
          <w:tcPr>
            <w:tcW w:w="488" w:type="dxa"/>
            <w:tcBorders>
              <w:bottom w:val="single" w:sz="4" w:space="0" w:color="auto"/>
            </w:tcBorders>
          </w:tcPr>
          <w:p w14:paraId="782B8945" w14:textId="77777777" w:rsidR="008C5D54" w:rsidRPr="005A16B7" w:rsidRDefault="008C5D54" w:rsidP="00706852">
            <w:pPr>
              <w:spacing w:before="0" w:after="0"/>
              <w:rPr>
                <w:rFonts w:asciiTheme="minorHAnsi" w:hAnsiTheme="minorHAnsi"/>
              </w:rPr>
            </w:pPr>
          </w:p>
        </w:tc>
        <w:tc>
          <w:tcPr>
            <w:tcW w:w="715" w:type="dxa"/>
            <w:tcBorders>
              <w:bottom w:val="single" w:sz="4" w:space="0" w:color="auto"/>
            </w:tcBorders>
          </w:tcPr>
          <w:p w14:paraId="393E275C" w14:textId="77777777" w:rsidR="008C5D54" w:rsidRPr="005A16B7" w:rsidRDefault="008C5D54" w:rsidP="00706852">
            <w:pPr>
              <w:spacing w:before="0" w:after="0"/>
              <w:rPr>
                <w:rFonts w:asciiTheme="minorHAnsi" w:hAnsiTheme="minorHAnsi"/>
              </w:rPr>
            </w:pPr>
          </w:p>
        </w:tc>
        <w:tc>
          <w:tcPr>
            <w:tcW w:w="738" w:type="dxa"/>
            <w:tcBorders>
              <w:bottom w:val="single" w:sz="4" w:space="0" w:color="auto"/>
            </w:tcBorders>
          </w:tcPr>
          <w:p w14:paraId="2078C1AD" w14:textId="77777777" w:rsidR="008C5D54" w:rsidRPr="005A16B7" w:rsidRDefault="008C5D54" w:rsidP="00706852">
            <w:pPr>
              <w:spacing w:before="0" w:after="0"/>
              <w:rPr>
                <w:rFonts w:asciiTheme="minorHAnsi" w:hAnsiTheme="minorHAnsi"/>
              </w:rPr>
            </w:pPr>
          </w:p>
        </w:tc>
        <w:tc>
          <w:tcPr>
            <w:tcW w:w="538" w:type="dxa"/>
            <w:tcBorders>
              <w:bottom w:val="single" w:sz="4" w:space="0" w:color="auto"/>
            </w:tcBorders>
          </w:tcPr>
          <w:p w14:paraId="53AAC7BD" w14:textId="77777777" w:rsidR="008C5D54" w:rsidRPr="005A16B7" w:rsidRDefault="008C5D54" w:rsidP="00706852">
            <w:pPr>
              <w:spacing w:before="0" w:after="0"/>
              <w:rPr>
                <w:rFonts w:asciiTheme="minorHAnsi" w:hAnsiTheme="minorHAnsi"/>
              </w:rPr>
            </w:pPr>
          </w:p>
        </w:tc>
        <w:tc>
          <w:tcPr>
            <w:tcW w:w="596" w:type="dxa"/>
            <w:tcBorders>
              <w:bottom w:val="single" w:sz="4" w:space="0" w:color="auto"/>
            </w:tcBorders>
          </w:tcPr>
          <w:p w14:paraId="59BD78D9" w14:textId="77777777" w:rsidR="008C5D54" w:rsidRPr="005A16B7" w:rsidRDefault="008C5D54" w:rsidP="00706852">
            <w:pPr>
              <w:spacing w:before="0" w:after="0"/>
              <w:rPr>
                <w:rFonts w:asciiTheme="minorHAnsi" w:hAnsiTheme="minorHAnsi"/>
              </w:rPr>
            </w:pPr>
          </w:p>
        </w:tc>
        <w:tc>
          <w:tcPr>
            <w:tcW w:w="538" w:type="dxa"/>
            <w:tcBorders>
              <w:bottom w:val="single" w:sz="4" w:space="0" w:color="auto"/>
            </w:tcBorders>
          </w:tcPr>
          <w:p w14:paraId="54D1F8D8" w14:textId="77777777" w:rsidR="008C5D54" w:rsidRPr="005A16B7" w:rsidRDefault="008C5D54" w:rsidP="00706852">
            <w:pPr>
              <w:spacing w:before="0" w:after="0"/>
              <w:rPr>
                <w:rFonts w:asciiTheme="minorHAnsi" w:hAnsiTheme="minorHAnsi"/>
              </w:rPr>
            </w:pPr>
          </w:p>
        </w:tc>
        <w:tc>
          <w:tcPr>
            <w:tcW w:w="850" w:type="dxa"/>
            <w:tcBorders>
              <w:bottom w:val="single" w:sz="4" w:space="0" w:color="auto"/>
            </w:tcBorders>
          </w:tcPr>
          <w:p w14:paraId="16445269" w14:textId="77777777" w:rsidR="008C5D54" w:rsidRPr="005A16B7" w:rsidRDefault="008C5D54" w:rsidP="00706852">
            <w:pPr>
              <w:spacing w:before="0" w:after="0"/>
              <w:rPr>
                <w:rFonts w:asciiTheme="minorHAnsi" w:hAnsiTheme="minorHAnsi"/>
              </w:rPr>
            </w:pPr>
          </w:p>
        </w:tc>
      </w:tr>
      <w:tr w:rsidR="008C5D54" w:rsidRPr="005A16B7" w14:paraId="32F5E86A" w14:textId="77777777" w:rsidTr="00706852">
        <w:trPr>
          <w:trHeight w:val="20"/>
          <w:tblHeader/>
        </w:trPr>
        <w:tc>
          <w:tcPr>
            <w:tcW w:w="10257" w:type="dxa"/>
            <w:gridSpan w:val="3"/>
            <w:tcBorders>
              <w:bottom w:val="single" w:sz="4" w:space="0" w:color="auto"/>
            </w:tcBorders>
          </w:tcPr>
          <w:p w14:paraId="3F25F252" w14:textId="57786E81" w:rsidR="008C5D54" w:rsidRPr="005A16B7" w:rsidRDefault="008C5D54" w:rsidP="00706852">
            <w:pPr>
              <w:pStyle w:val="Header"/>
              <w:tabs>
                <w:tab w:val="clear" w:pos="4320"/>
                <w:tab w:val="center" w:pos="639"/>
              </w:tabs>
              <w:spacing w:before="0" w:after="0"/>
              <w:rPr>
                <w:rFonts w:asciiTheme="minorHAnsi" w:hAnsiTheme="minorHAnsi"/>
              </w:rPr>
            </w:pPr>
            <w:r w:rsidRPr="005A16B7">
              <w:rPr>
                <w:rFonts w:asciiTheme="minorHAnsi" w:hAnsiTheme="minorHAnsi"/>
              </w:rPr>
              <w:lastRenderedPageBreak/>
              <w:t>Raportul de audit energetic, respectiv certificatul de performanţă energetică pentru clădire – în cazul proiectelor care propun renovarea/ reabilitarea  de cladiri</w:t>
            </w:r>
          </w:p>
        </w:tc>
        <w:tc>
          <w:tcPr>
            <w:tcW w:w="476" w:type="dxa"/>
            <w:tcBorders>
              <w:bottom w:val="single" w:sz="4" w:space="0" w:color="auto"/>
            </w:tcBorders>
          </w:tcPr>
          <w:p w14:paraId="2DCE1AE4" w14:textId="77777777" w:rsidR="008C5D54" w:rsidRPr="005A16B7" w:rsidRDefault="008C5D54" w:rsidP="00706852">
            <w:pPr>
              <w:spacing w:before="0" w:after="0"/>
              <w:jc w:val="center"/>
              <w:rPr>
                <w:rFonts w:asciiTheme="minorHAnsi" w:hAnsiTheme="minorHAnsi"/>
              </w:rPr>
            </w:pPr>
          </w:p>
        </w:tc>
        <w:tc>
          <w:tcPr>
            <w:tcW w:w="488" w:type="dxa"/>
            <w:tcBorders>
              <w:bottom w:val="single" w:sz="4" w:space="0" w:color="auto"/>
            </w:tcBorders>
          </w:tcPr>
          <w:p w14:paraId="56EA7445" w14:textId="77777777" w:rsidR="008C5D54" w:rsidRPr="005A16B7" w:rsidRDefault="008C5D54" w:rsidP="00706852">
            <w:pPr>
              <w:spacing w:before="0" w:after="0"/>
              <w:rPr>
                <w:rFonts w:asciiTheme="minorHAnsi" w:hAnsiTheme="minorHAnsi"/>
              </w:rPr>
            </w:pPr>
          </w:p>
        </w:tc>
        <w:tc>
          <w:tcPr>
            <w:tcW w:w="715" w:type="dxa"/>
            <w:tcBorders>
              <w:bottom w:val="single" w:sz="4" w:space="0" w:color="auto"/>
            </w:tcBorders>
          </w:tcPr>
          <w:p w14:paraId="7B7B53EE" w14:textId="77777777" w:rsidR="008C5D54" w:rsidRPr="005A16B7" w:rsidRDefault="008C5D54" w:rsidP="00706852">
            <w:pPr>
              <w:spacing w:before="0" w:after="0"/>
              <w:rPr>
                <w:rFonts w:asciiTheme="minorHAnsi" w:hAnsiTheme="minorHAnsi"/>
              </w:rPr>
            </w:pPr>
          </w:p>
        </w:tc>
        <w:tc>
          <w:tcPr>
            <w:tcW w:w="738" w:type="dxa"/>
            <w:tcBorders>
              <w:bottom w:val="single" w:sz="4" w:space="0" w:color="auto"/>
            </w:tcBorders>
          </w:tcPr>
          <w:p w14:paraId="454FBBA2" w14:textId="77777777" w:rsidR="008C5D54" w:rsidRPr="005A16B7" w:rsidRDefault="008C5D54" w:rsidP="00706852">
            <w:pPr>
              <w:spacing w:before="0" w:after="0"/>
              <w:rPr>
                <w:rFonts w:asciiTheme="minorHAnsi" w:hAnsiTheme="minorHAnsi"/>
              </w:rPr>
            </w:pPr>
          </w:p>
        </w:tc>
        <w:tc>
          <w:tcPr>
            <w:tcW w:w="538" w:type="dxa"/>
            <w:tcBorders>
              <w:bottom w:val="single" w:sz="4" w:space="0" w:color="auto"/>
            </w:tcBorders>
          </w:tcPr>
          <w:p w14:paraId="1EDE1E87" w14:textId="77777777" w:rsidR="008C5D54" w:rsidRPr="005A16B7" w:rsidRDefault="008C5D54" w:rsidP="00706852">
            <w:pPr>
              <w:spacing w:before="0" w:after="0"/>
              <w:rPr>
                <w:rFonts w:asciiTheme="minorHAnsi" w:hAnsiTheme="minorHAnsi"/>
              </w:rPr>
            </w:pPr>
          </w:p>
        </w:tc>
        <w:tc>
          <w:tcPr>
            <w:tcW w:w="596" w:type="dxa"/>
            <w:tcBorders>
              <w:bottom w:val="single" w:sz="4" w:space="0" w:color="auto"/>
            </w:tcBorders>
          </w:tcPr>
          <w:p w14:paraId="4A45F15E" w14:textId="77777777" w:rsidR="008C5D54" w:rsidRPr="005A16B7" w:rsidRDefault="008C5D54" w:rsidP="00706852">
            <w:pPr>
              <w:spacing w:before="0" w:after="0"/>
              <w:rPr>
                <w:rFonts w:asciiTheme="minorHAnsi" w:hAnsiTheme="minorHAnsi"/>
              </w:rPr>
            </w:pPr>
          </w:p>
        </w:tc>
        <w:tc>
          <w:tcPr>
            <w:tcW w:w="538" w:type="dxa"/>
            <w:tcBorders>
              <w:bottom w:val="single" w:sz="4" w:space="0" w:color="auto"/>
            </w:tcBorders>
          </w:tcPr>
          <w:p w14:paraId="78497232" w14:textId="77777777" w:rsidR="008C5D54" w:rsidRPr="005A16B7" w:rsidRDefault="008C5D54" w:rsidP="00706852">
            <w:pPr>
              <w:spacing w:before="0" w:after="0"/>
              <w:rPr>
                <w:rFonts w:asciiTheme="minorHAnsi" w:hAnsiTheme="minorHAnsi"/>
              </w:rPr>
            </w:pPr>
          </w:p>
        </w:tc>
        <w:tc>
          <w:tcPr>
            <w:tcW w:w="850" w:type="dxa"/>
            <w:tcBorders>
              <w:bottom w:val="single" w:sz="4" w:space="0" w:color="auto"/>
            </w:tcBorders>
          </w:tcPr>
          <w:p w14:paraId="34AEDA35" w14:textId="77777777" w:rsidR="008C5D54" w:rsidRPr="005A16B7" w:rsidRDefault="008C5D54" w:rsidP="00706852">
            <w:pPr>
              <w:spacing w:before="0" w:after="0"/>
              <w:rPr>
                <w:rFonts w:asciiTheme="minorHAnsi" w:hAnsiTheme="minorHAnsi"/>
              </w:rPr>
            </w:pPr>
          </w:p>
        </w:tc>
      </w:tr>
      <w:tr w:rsidR="008C5D54" w:rsidRPr="005A16B7" w14:paraId="47571069" w14:textId="77777777" w:rsidTr="00706852">
        <w:trPr>
          <w:trHeight w:val="20"/>
          <w:tblHeader/>
        </w:trPr>
        <w:tc>
          <w:tcPr>
            <w:tcW w:w="10257" w:type="dxa"/>
            <w:gridSpan w:val="3"/>
            <w:tcBorders>
              <w:bottom w:val="single" w:sz="4" w:space="0" w:color="auto"/>
            </w:tcBorders>
          </w:tcPr>
          <w:p w14:paraId="7283F15F" w14:textId="5FDDD8B0" w:rsidR="008C5D54" w:rsidRPr="005A16B7" w:rsidRDefault="008C5D54" w:rsidP="00706852">
            <w:pPr>
              <w:pStyle w:val="Header"/>
              <w:tabs>
                <w:tab w:val="clear" w:pos="4320"/>
                <w:tab w:val="center" w:pos="639"/>
              </w:tabs>
              <w:spacing w:before="0" w:after="0"/>
              <w:rPr>
                <w:rFonts w:asciiTheme="minorHAnsi" w:hAnsiTheme="minorHAnsi"/>
              </w:rPr>
            </w:pPr>
            <w:r w:rsidRPr="005A16B7">
              <w:rPr>
                <w:rFonts w:asciiTheme="minorHAnsi" w:hAnsiTheme="minorHAnsi"/>
              </w:rPr>
              <w:t>Documente privind situația financiară a solicitantului/partenerilor, după caz</w:t>
            </w:r>
          </w:p>
        </w:tc>
        <w:tc>
          <w:tcPr>
            <w:tcW w:w="476" w:type="dxa"/>
            <w:tcBorders>
              <w:bottom w:val="single" w:sz="4" w:space="0" w:color="auto"/>
            </w:tcBorders>
          </w:tcPr>
          <w:p w14:paraId="4ACFD182" w14:textId="77777777" w:rsidR="008C5D54" w:rsidRPr="005A16B7" w:rsidRDefault="008C5D54" w:rsidP="00706852">
            <w:pPr>
              <w:spacing w:before="0" w:after="0"/>
              <w:jc w:val="center"/>
              <w:rPr>
                <w:rFonts w:asciiTheme="minorHAnsi" w:hAnsiTheme="minorHAnsi"/>
              </w:rPr>
            </w:pPr>
          </w:p>
        </w:tc>
        <w:tc>
          <w:tcPr>
            <w:tcW w:w="488" w:type="dxa"/>
            <w:tcBorders>
              <w:bottom w:val="single" w:sz="4" w:space="0" w:color="auto"/>
            </w:tcBorders>
          </w:tcPr>
          <w:p w14:paraId="21A535C8" w14:textId="77777777" w:rsidR="008C5D54" w:rsidRPr="005A16B7" w:rsidRDefault="008C5D54" w:rsidP="00706852">
            <w:pPr>
              <w:spacing w:before="0" w:after="0"/>
              <w:rPr>
                <w:rFonts w:asciiTheme="minorHAnsi" w:hAnsiTheme="minorHAnsi"/>
              </w:rPr>
            </w:pPr>
          </w:p>
        </w:tc>
        <w:tc>
          <w:tcPr>
            <w:tcW w:w="715" w:type="dxa"/>
            <w:tcBorders>
              <w:bottom w:val="single" w:sz="4" w:space="0" w:color="auto"/>
            </w:tcBorders>
          </w:tcPr>
          <w:p w14:paraId="5A0CED0E" w14:textId="77777777" w:rsidR="008C5D54" w:rsidRPr="005A16B7" w:rsidRDefault="008C5D54" w:rsidP="00706852">
            <w:pPr>
              <w:spacing w:before="0" w:after="0"/>
              <w:rPr>
                <w:rFonts w:asciiTheme="minorHAnsi" w:hAnsiTheme="minorHAnsi"/>
              </w:rPr>
            </w:pPr>
          </w:p>
        </w:tc>
        <w:tc>
          <w:tcPr>
            <w:tcW w:w="738" w:type="dxa"/>
            <w:tcBorders>
              <w:bottom w:val="single" w:sz="4" w:space="0" w:color="auto"/>
            </w:tcBorders>
          </w:tcPr>
          <w:p w14:paraId="3CEF2327" w14:textId="77777777" w:rsidR="008C5D54" w:rsidRPr="005A16B7" w:rsidRDefault="008C5D54" w:rsidP="00706852">
            <w:pPr>
              <w:spacing w:before="0" w:after="0"/>
              <w:rPr>
                <w:rFonts w:asciiTheme="minorHAnsi" w:hAnsiTheme="minorHAnsi"/>
              </w:rPr>
            </w:pPr>
          </w:p>
        </w:tc>
        <w:tc>
          <w:tcPr>
            <w:tcW w:w="538" w:type="dxa"/>
            <w:tcBorders>
              <w:bottom w:val="single" w:sz="4" w:space="0" w:color="auto"/>
            </w:tcBorders>
          </w:tcPr>
          <w:p w14:paraId="3D246CAE" w14:textId="77777777" w:rsidR="008C5D54" w:rsidRPr="005A16B7" w:rsidRDefault="008C5D54" w:rsidP="00706852">
            <w:pPr>
              <w:spacing w:before="0" w:after="0"/>
              <w:rPr>
                <w:rFonts w:asciiTheme="minorHAnsi" w:hAnsiTheme="minorHAnsi"/>
              </w:rPr>
            </w:pPr>
          </w:p>
        </w:tc>
        <w:tc>
          <w:tcPr>
            <w:tcW w:w="596" w:type="dxa"/>
            <w:tcBorders>
              <w:bottom w:val="single" w:sz="4" w:space="0" w:color="auto"/>
            </w:tcBorders>
          </w:tcPr>
          <w:p w14:paraId="396A1D10" w14:textId="77777777" w:rsidR="008C5D54" w:rsidRPr="005A16B7" w:rsidRDefault="008C5D54" w:rsidP="00706852">
            <w:pPr>
              <w:spacing w:before="0" w:after="0"/>
              <w:rPr>
                <w:rFonts w:asciiTheme="minorHAnsi" w:hAnsiTheme="minorHAnsi"/>
              </w:rPr>
            </w:pPr>
          </w:p>
        </w:tc>
        <w:tc>
          <w:tcPr>
            <w:tcW w:w="538" w:type="dxa"/>
            <w:tcBorders>
              <w:bottom w:val="single" w:sz="4" w:space="0" w:color="auto"/>
            </w:tcBorders>
          </w:tcPr>
          <w:p w14:paraId="36E9BE16" w14:textId="77777777" w:rsidR="008C5D54" w:rsidRPr="005A16B7" w:rsidRDefault="008C5D54" w:rsidP="00706852">
            <w:pPr>
              <w:spacing w:before="0" w:after="0"/>
              <w:rPr>
                <w:rFonts w:asciiTheme="minorHAnsi" w:hAnsiTheme="minorHAnsi"/>
              </w:rPr>
            </w:pPr>
          </w:p>
        </w:tc>
        <w:tc>
          <w:tcPr>
            <w:tcW w:w="850" w:type="dxa"/>
            <w:tcBorders>
              <w:bottom w:val="single" w:sz="4" w:space="0" w:color="auto"/>
            </w:tcBorders>
          </w:tcPr>
          <w:p w14:paraId="402E3293" w14:textId="77777777" w:rsidR="008C5D54" w:rsidRPr="005A16B7" w:rsidRDefault="008C5D54" w:rsidP="00706852">
            <w:pPr>
              <w:spacing w:before="0" w:after="0"/>
              <w:rPr>
                <w:rFonts w:asciiTheme="minorHAnsi" w:hAnsiTheme="minorHAnsi"/>
              </w:rPr>
            </w:pPr>
          </w:p>
        </w:tc>
      </w:tr>
      <w:tr w:rsidR="00FE274C" w:rsidRPr="005A16B7" w14:paraId="587963F4" w14:textId="77777777" w:rsidTr="00706852">
        <w:trPr>
          <w:trHeight w:val="20"/>
          <w:tblHeader/>
        </w:trPr>
        <w:tc>
          <w:tcPr>
            <w:tcW w:w="10257" w:type="dxa"/>
            <w:gridSpan w:val="3"/>
            <w:tcBorders>
              <w:bottom w:val="single" w:sz="4" w:space="0" w:color="auto"/>
            </w:tcBorders>
          </w:tcPr>
          <w:p w14:paraId="0E5CC59E" w14:textId="026F1CD8" w:rsidR="00FE274C" w:rsidRPr="005A16B7" w:rsidRDefault="00381A20" w:rsidP="00706852">
            <w:pPr>
              <w:pStyle w:val="Header"/>
              <w:tabs>
                <w:tab w:val="clear" w:pos="4320"/>
                <w:tab w:val="center" w:pos="639"/>
              </w:tabs>
              <w:spacing w:before="0" w:after="0"/>
              <w:rPr>
                <w:rFonts w:asciiTheme="minorHAnsi" w:hAnsiTheme="minorHAnsi"/>
              </w:rPr>
            </w:pPr>
            <w:r w:rsidRPr="005A16B7">
              <w:rPr>
                <w:rFonts w:asciiTheme="minorHAnsi" w:hAnsiTheme="minorHAnsi"/>
              </w:rPr>
              <w:tab/>
              <w:t xml:space="preserve">Anexele </w:t>
            </w:r>
            <w:r w:rsidRPr="005A16B7">
              <w:rPr>
                <w:rFonts w:asciiTheme="minorHAnsi" w:hAnsiTheme="minorHAnsi"/>
                <w:b/>
              </w:rPr>
              <w:t>obligatorii pentru etapa de contractare</w:t>
            </w:r>
            <w:r w:rsidRPr="005A16B7">
              <w:rPr>
                <w:rFonts w:asciiTheme="minorHAnsi" w:hAnsiTheme="minorHAnsi"/>
              </w:rPr>
              <w:t>, menționate în cadrul ghidului solicitantului, se regăsesc anexate in conformitate cu prevederile ghidului solicitantului?</w:t>
            </w:r>
          </w:p>
        </w:tc>
        <w:tc>
          <w:tcPr>
            <w:tcW w:w="476" w:type="dxa"/>
            <w:tcBorders>
              <w:bottom w:val="single" w:sz="4" w:space="0" w:color="auto"/>
            </w:tcBorders>
          </w:tcPr>
          <w:p w14:paraId="1815E55D" w14:textId="77777777" w:rsidR="00FE274C" w:rsidRPr="005A16B7" w:rsidRDefault="00FE274C" w:rsidP="00706852">
            <w:pPr>
              <w:spacing w:before="0" w:after="0"/>
              <w:jc w:val="center"/>
              <w:rPr>
                <w:rFonts w:asciiTheme="minorHAnsi" w:hAnsiTheme="minorHAnsi"/>
              </w:rPr>
            </w:pPr>
          </w:p>
        </w:tc>
        <w:tc>
          <w:tcPr>
            <w:tcW w:w="488" w:type="dxa"/>
            <w:tcBorders>
              <w:bottom w:val="single" w:sz="4" w:space="0" w:color="auto"/>
            </w:tcBorders>
          </w:tcPr>
          <w:p w14:paraId="1B0CE5A6" w14:textId="77777777" w:rsidR="00FE274C" w:rsidRPr="005A16B7" w:rsidRDefault="00FE274C" w:rsidP="00706852">
            <w:pPr>
              <w:spacing w:before="0" w:after="0"/>
              <w:rPr>
                <w:rFonts w:asciiTheme="minorHAnsi" w:hAnsiTheme="minorHAnsi"/>
              </w:rPr>
            </w:pPr>
          </w:p>
        </w:tc>
        <w:tc>
          <w:tcPr>
            <w:tcW w:w="715" w:type="dxa"/>
            <w:tcBorders>
              <w:bottom w:val="single" w:sz="4" w:space="0" w:color="auto"/>
            </w:tcBorders>
          </w:tcPr>
          <w:p w14:paraId="58D2C202" w14:textId="77777777" w:rsidR="00FE274C" w:rsidRPr="005A16B7" w:rsidRDefault="00FE274C" w:rsidP="00706852">
            <w:pPr>
              <w:spacing w:before="0" w:after="0"/>
              <w:rPr>
                <w:rFonts w:asciiTheme="minorHAnsi" w:hAnsiTheme="minorHAnsi"/>
              </w:rPr>
            </w:pPr>
          </w:p>
        </w:tc>
        <w:tc>
          <w:tcPr>
            <w:tcW w:w="738" w:type="dxa"/>
            <w:tcBorders>
              <w:bottom w:val="single" w:sz="4" w:space="0" w:color="auto"/>
            </w:tcBorders>
          </w:tcPr>
          <w:p w14:paraId="2869A31D"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77A367F3" w14:textId="77777777" w:rsidR="00FE274C" w:rsidRPr="005A16B7" w:rsidRDefault="00FE274C" w:rsidP="00706852">
            <w:pPr>
              <w:spacing w:before="0" w:after="0"/>
              <w:rPr>
                <w:rFonts w:asciiTheme="minorHAnsi" w:hAnsiTheme="minorHAnsi"/>
              </w:rPr>
            </w:pPr>
          </w:p>
        </w:tc>
        <w:tc>
          <w:tcPr>
            <w:tcW w:w="596" w:type="dxa"/>
            <w:tcBorders>
              <w:bottom w:val="single" w:sz="4" w:space="0" w:color="auto"/>
            </w:tcBorders>
          </w:tcPr>
          <w:p w14:paraId="52D7BC01" w14:textId="77777777" w:rsidR="00FE274C" w:rsidRPr="005A16B7" w:rsidRDefault="00FE274C" w:rsidP="00706852">
            <w:pPr>
              <w:spacing w:before="0" w:after="0"/>
              <w:rPr>
                <w:rFonts w:asciiTheme="minorHAnsi" w:hAnsiTheme="minorHAnsi"/>
              </w:rPr>
            </w:pPr>
          </w:p>
        </w:tc>
        <w:tc>
          <w:tcPr>
            <w:tcW w:w="538" w:type="dxa"/>
            <w:tcBorders>
              <w:bottom w:val="single" w:sz="4" w:space="0" w:color="auto"/>
            </w:tcBorders>
          </w:tcPr>
          <w:p w14:paraId="39544D67" w14:textId="77777777" w:rsidR="00FE274C" w:rsidRPr="005A16B7" w:rsidRDefault="00FE274C" w:rsidP="00706852">
            <w:pPr>
              <w:spacing w:before="0" w:after="0"/>
              <w:rPr>
                <w:rFonts w:asciiTheme="minorHAnsi" w:hAnsiTheme="minorHAnsi"/>
              </w:rPr>
            </w:pPr>
          </w:p>
        </w:tc>
        <w:tc>
          <w:tcPr>
            <w:tcW w:w="850" w:type="dxa"/>
            <w:tcBorders>
              <w:bottom w:val="single" w:sz="4" w:space="0" w:color="auto"/>
            </w:tcBorders>
          </w:tcPr>
          <w:p w14:paraId="722A367E" w14:textId="77777777" w:rsidR="00FE274C" w:rsidRPr="005A16B7" w:rsidRDefault="00FE274C" w:rsidP="00706852">
            <w:pPr>
              <w:spacing w:before="0" w:after="0"/>
              <w:rPr>
                <w:rFonts w:asciiTheme="minorHAnsi" w:hAnsiTheme="minorHAnsi"/>
              </w:rPr>
            </w:pPr>
          </w:p>
        </w:tc>
      </w:tr>
      <w:tr w:rsidR="008A070D" w:rsidRPr="005A16B7" w14:paraId="0F847C82" w14:textId="77777777" w:rsidTr="00706852">
        <w:trPr>
          <w:cantSplit/>
          <w:trHeight w:val="20"/>
          <w:tblHeader/>
        </w:trPr>
        <w:tc>
          <w:tcPr>
            <w:tcW w:w="10257" w:type="dxa"/>
            <w:gridSpan w:val="3"/>
            <w:tcBorders>
              <w:bottom w:val="single" w:sz="4" w:space="0" w:color="auto"/>
            </w:tcBorders>
          </w:tcPr>
          <w:p w14:paraId="3685CE2F" w14:textId="202CAF9A" w:rsidR="00A9198D" w:rsidRPr="005A16B7" w:rsidRDefault="006F493B" w:rsidP="00706852">
            <w:pPr>
              <w:spacing w:before="0" w:after="0"/>
              <w:jc w:val="both"/>
              <w:rPr>
                <w:rFonts w:asciiTheme="minorHAnsi" w:hAnsiTheme="minorHAnsi"/>
                <w:i/>
                <w:szCs w:val="22"/>
              </w:rPr>
            </w:pPr>
            <w:r w:rsidRPr="005A16B7">
              <w:rPr>
                <w:rFonts w:asciiTheme="minorHAnsi" w:hAnsiTheme="minorHAnsi"/>
                <w:b/>
                <w:szCs w:val="22"/>
              </w:rPr>
              <w:t xml:space="preserve">       </w:t>
            </w:r>
            <w:r w:rsidR="00B45739" w:rsidRPr="005A16B7">
              <w:t xml:space="preserve"> </w:t>
            </w:r>
            <w:r w:rsidR="00B45739" w:rsidRPr="005A16B7">
              <w:rPr>
                <w:rFonts w:asciiTheme="minorHAnsi" w:hAnsiTheme="minorHAnsi"/>
                <w:b/>
                <w:szCs w:val="22"/>
              </w:rPr>
              <w:tab/>
            </w:r>
            <w:r w:rsidR="00B45739" w:rsidRPr="005A16B7">
              <w:rPr>
                <w:rFonts w:asciiTheme="minorHAnsi" w:hAnsiTheme="minorHAnsi"/>
                <w:szCs w:val="22"/>
              </w:rPr>
              <w:t>Documentele statutare ale solicitantului şi partenerilor, după caz, conform legislației în vigoare la data depunerii cererii de finanțare</w:t>
            </w:r>
          </w:p>
          <w:p w14:paraId="10B1E82D" w14:textId="7A32C56E" w:rsidR="00B45739" w:rsidRPr="005A16B7" w:rsidRDefault="00D33AB8" w:rsidP="00706852">
            <w:pPr>
              <w:pStyle w:val="ListParagraph"/>
              <w:numPr>
                <w:ilvl w:val="0"/>
                <w:numId w:val="38"/>
              </w:numPr>
              <w:spacing w:after="0"/>
              <w:rPr>
                <w:rFonts w:ascii="Calibri" w:eastAsia="Calibri" w:hAnsi="Calibri" w:cs="Calibri"/>
                <w:sz w:val="20"/>
              </w:rPr>
            </w:pPr>
            <w:r w:rsidRPr="005A16B7">
              <w:rPr>
                <w:rFonts w:asciiTheme="minorHAnsi" w:hAnsiTheme="minorHAnsi"/>
                <w:b/>
                <w:sz w:val="20"/>
              </w:rPr>
              <w:t xml:space="preserve">         </w:t>
            </w:r>
            <w:r w:rsidR="00B45739" w:rsidRPr="005A16B7">
              <w:rPr>
                <w:rFonts w:ascii="Calibri" w:eastAsia="Calibri" w:hAnsi="Calibri" w:cs="Calibri"/>
                <w:b/>
                <w:sz w:val="20"/>
              </w:rPr>
              <w:t xml:space="preserve"> Pentru unităţile administrativ teritoriale, </w:t>
            </w:r>
            <w:r w:rsidR="00B45739" w:rsidRPr="005A16B7">
              <w:rPr>
                <w:rFonts w:ascii="Calibri" w:eastAsia="Calibri" w:hAnsi="Calibri" w:cs="Calibri"/>
                <w:sz w:val="20"/>
              </w:rPr>
              <w:t>se vor anexa următoarele documente:</w:t>
            </w:r>
          </w:p>
          <w:p w14:paraId="1424AEBD" w14:textId="77777777" w:rsidR="00B45739" w:rsidRPr="005A16B7" w:rsidRDefault="00B45739" w:rsidP="00706852">
            <w:pPr>
              <w:spacing w:before="0" w:after="0"/>
              <w:jc w:val="both"/>
              <w:rPr>
                <w:rFonts w:ascii="Calibri" w:hAnsi="Calibri" w:cs="Calibri"/>
                <w:szCs w:val="20"/>
                <w:lang w:eastAsia="ro-RO"/>
              </w:rPr>
            </w:pPr>
          </w:p>
          <w:p w14:paraId="5E503876" w14:textId="0A9CFF38" w:rsidR="00B45739" w:rsidRPr="005A16B7" w:rsidRDefault="00B45739" w:rsidP="00706852">
            <w:pPr>
              <w:numPr>
                <w:ilvl w:val="0"/>
                <w:numId w:val="37"/>
              </w:numPr>
              <w:spacing w:before="0" w:after="0"/>
              <w:jc w:val="both"/>
              <w:rPr>
                <w:rFonts w:ascii="Calibri" w:eastAsia="Calibri" w:hAnsi="Calibri" w:cs="Calibri"/>
                <w:szCs w:val="20"/>
              </w:rPr>
            </w:pPr>
            <w:r w:rsidRPr="005A16B7">
              <w:rPr>
                <w:rFonts w:ascii="Calibri" w:eastAsia="Calibri" w:hAnsi="Calibri" w:cs="Calibri"/>
                <w:szCs w:val="20"/>
              </w:rPr>
              <w:t>Hotărârea de constituire a consiliului</w:t>
            </w:r>
            <w:r w:rsidR="005F012B" w:rsidRPr="005A16B7">
              <w:rPr>
                <w:rFonts w:ascii="Calibri" w:eastAsia="Calibri" w:hAnsi="Calibri" w:cs="Calibri"/>
                <w:szCs w:val="20"/>
              </w:rPr>
              <w:t xml:space="preserve"> </w:t>
            </w:r>
            <w:r w:rsidRPr="005A16B7">
              <w:rPr>
                <w:rFonts w:ascii="Calibri" w:eastAsia="Calibri" w:hAnsi="Calibri" w:cs="Calibri"/>
                <w:szCs w:val="20"/>
              </w:rPr>
              <w:t>local, și, dacă este,  cazul hotărârile de constituire ale consiliului local/</w:t>
            </w:r>
            <w:r w:rsidR="005F012B" w:rsidRPr="005A16B7">
              <w:rPr>
                <w:rFonts w:ascii="Calibri" w:eastAsia="Calibri" w:hAnsi="Calibri" w:cs="Calibri"/>
                <w:szCs w:val="20"/>
              </w:rPr>
              <w:t xml:space="preserve"> </w:t>
            </w:r>
            <w:r w:rsidRPr="005A16B7">
              <w:rPr>
                <w:rFonts w:ascii="Calibri" w:eastAsia="Calibri" w:hAnsi="Calibri" w:cs="Calibri"/>
                <w:szCs w:val="20"/>
              </w:rPr>
              <w:t>județ</w:t>
            </w:r>
            <w:r w:rsidR="005F012B" w:rsidRPr="005A16B7">
              <w:rPr>
                <w:rFonts w:ascii="Calibri" w:eastAsia="Calibri" w:hAnsi="Calibri" w:cs="Calibri"/>
                <w:szCs w:val="20"/>
              </w:rPr>
              <w:t>e</w:t>
            </w:r>
            <w:r w:rsidRPr="005A16B7">
              <w:rPr>
                <w:rFonts w:ascii="Calibri" w:eastAsia="Calibri" w:hAnsi="Calibri" w:cs="Calibri"/>
                <w:szCs w:val="20"/>
              </w:rPr>
              <w:t>an ale partenerilor;</w:t>
            </w:r>
          </w:p>
          <w:p w14:paraId="469302B9" w14:textId="11BB5C7B" w:rsidR="00B45739" w:rsidRPr="005A16B7" w:rsidRDefault="00B45739" w:rsidP="00706852">
            <w:pPr>
              <w:spacing w:before="0" w:after="0"/>
              <w:jc w:val="both"/>
              <w:rPr>
                <w:rFonts w:ascii="Calibri" w:hAnsi="Calibri" w:cs="Calibri"/>
                <w:szCs w:val="20"/>
                <w:lang w:eastAsia="ro-RO"/>
              </w:rPr>
            </w:pPr>
            <w:r w:rsidRPr="005A16B7">
              <w:rPr>
                <w:rFonts w:ascii="Calibri" w:hAnsi="Calibri" w:cs="Calibri"/>
                <w:bCs/>
                <w:snapToGrid w:val="0"/>
                <w:szCs w:val="20"/>
                <w:lang w:eastAsia="ro-RO"/>
              </w:rPr>
              <w:t xml:space="preserve">De asemenea, se vor anexa documente statutare pentru reprezentantul legal al solicitantul de finanţare </w:t>
            </w:r>
            <w:r w:rsidRPr="005A16B7">
              <w:rPr>
                <w:rFonts w:ascii="Calibri" w:hAnsi="Calibri" w:cs="Calibri"/>
                <w:szCs w:val="20"/>
                <w:lang w:eastAsia="ro-RO"/>
              </w:rPr>
              <w:t xml:space="preserve">şi pentru </w:t>
            </w:r>
            <w:r w:rsidR="005F012B" w:rsidRPr="005A16B7">
              <w:rPr>
                <w:rFonts w:ascii="Calibri" w:hAnsi="Calibri" w:cs="Calibri"/>
                <w:szCs w:val="20"/>
                <w:lang w:eastAsia="ro-RO"/>
              </w:rPr>
              <w:t>reprezentanții</w:t>
            </w:r>
            <w:r w:rsidRPr="005A16B7">
              <w:rPr>
                <w:rFonts w:ascii="Calibri" w:hAnsi="Calibri" w:cs="Calibri"/>
                <w:szCs w:val="20"/>
                <w:lang w:eastAsia="ro-RO"/>
              </w:rPr>
              <w:t xml:space="preserve"> legali ai </w:t>
            </w:r>
            <w:r w:rsidRPr="005A16B7">
              <w:rPr>
                <w:rFonts w:ascii="Calibri" w:hAnsi="Calibri" w:cs="Calibri"/>
                <w:bCs/>
                <w:snapToGrid w:val="0"/>
                <w:szCs w:val="20"/>
                <w:lang w:eastAsia="ro-RO"/>
              </w:rPr>
              <w:t>partenerilor:</w:t>
            </w:r>
          </w:p>
          <w:p w14:paraId="10DC56B7" w14:textId="79DCB0E3" w:rsidR="00B45739" w:rsidRPr="005A16B7" w:rsidRDefault="00B45739" w:rsidP="00706852">
            <w:pPr>
              <w:numPr>
                <w:ilvl w:val="0"/>
                <w:numId w:val="37"/>
              </w:numPr>
              <w:spacing w:before="0" w:after="0"/>
              <w:jc w:val="both"/>
              <w:rPr>
                <w:rFonts w:ascii="Calibri" w:eastAsia="Calibri" w:hAnsi="Calibri" w:cs="Calibri"/>
                <w:szCs w:val="20"/>
              </w:rPr>
            </w:pPr>
            <w:r w:rsidRPr="005A16B7">
              <w:rPr>
                <w:rFonts w:ascii="Calibri" w:eastAsia="Calibri" w:hAnsi="Calibri" w:cs="Calibri"/>
                <w:szCs w:val="20"/>
              </w:rPr>
              <w:t xml:space="preserve">Hotărârea consiliului </w:t>
            </w:r>
            <w:r w:rsidR="005F012B" w:rsidRPr="005A16B7">
              <w:rPr>
                <w:rFonts w:ascii="Calibri" w:eastAsia="Calibri" w:hAnsi="Calibri" w:cs="Calibri"/>
                <w:szCs w:val="20"/>
              </w:rPr>
              <w:t>județean</w:t>
            </w:r>
            <w:r w:rsidRPr="005A16B7">
              <w:rPr>
                <w:rFonts w:ascii="Calibri" w:eastAsia="Calibri" w:hAnsi="Calibri" w:cs="Calibri"/>
                <w:szCs w:val="20"/>
              </w:rPr>
              <w:t xml:space="preserve"> privind alegerea preşedintelui Consiliului Judeţean;</w:t>
            </w:r>
          </w:p>
          <w:p w14:paraId="6FF76658" w14:textId="77777777" w:rsidR="00B45739" w:rsidRPr="005A16B7" w:rsidRDefault="00B45739" w:rsidP="00706852">
            <w:pPr>
              <w:numPr>
                <w:ilvl w:val="0"/>
                <w:numId w:val="37"/>
              </w:numPr>
              <w:spacing w:before="0" w:after="0"/>
              <w:jc w:val="both"/>
              <w:rPr>
                <w:rFonts w:ascii="Calibri" w:eastAsia="Calibri" w:hAnsi="Calibri" w:cs="Calibri"/>
                <w:szCs w:val="20"/>
              </w:rPr>
            </w:pPr>
            <w:r w:rsidRPr="005A16B7">
              <w:rPr>
                <w:rFonts w:ascii="Calibri" w:eastAsia="Calibri" w:hAnsi="Calibri" w:cs="Calibr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011E4332" w14:textId="77777777" w:rsidR="00B45739" w:rsidRPr="005A16B7" w:rsidRDefault="00B45739" w:rsidP="00706852">
            <w:pPr>
              <w:numPr>
                <w:ilvl w:val="0"/>
                <w:numId w:val="37"/>
              </w:numPr>
              <w:spacing w:before="0" w:after="0"/>
              <w:jc w:val="both"/>
              <w:rPr>
                <w:rFonts w:ascii="Calibri" w:eastAsia="Calibri" w:hAnsi="Calibri" w:cs="Calibri"/>
                <w:szCs w:val="20"/>
              </w:rPr>
            </w:pPr>
            <w:r w:rsidRPr="005A16B7">
              <w:rPr>
                <w:rFonts w:ascii="Calibri" w:eastAsia="Calibri" w:hAnsi="Calibri" w:cs="Calibri"/>
                <w:i/>
                <w:szCs w:val="20"/>
              </w:rPr>
              <w:t>Pentru situații particulare</w:t>
            </w:r>
            <w:r w:rsidRPr="005A16B7">
              <w:rPr>
                <w:rFonts w:ascii="Calibri" w:eastAsia="Calibri" w:hAnsi="Calibri" w:cs="Calibri"/>
                <w:szCs w:val="20"/>
              </w:rPr>
              <w:t>, alte documente relevante din care să rezulte calitatea de reprezentant legal al solicitantului/ partenerilor.</w:t>
            </w:r>
          </w:p>
          <w:p w14:paraId="01048725" w14:textId="77777777" w:rsidR="00B45739" w:rsidRPr="005A16B7" w:rsidRDefault="00B45739" w:rsidP="00706852">
            <w:pPr>
              <w:spacing w:before="0" w:after="0"/>
              <w:jc w:val="both"/>
              <w:rPr>
                <w:rFonts w:ascii="Calibri" w:hAnsi="Calibri" w:cs="Calibri"/>
                <w:szCs w:val="20"/>
                <w:lang w:eastAsia="ro-RO"/>
              </w:rPr>
            </w:pPr>
          </w:p>
          <w:p w14:paraId="25C14FD7" w14:textId="77777777" w:rsidR="00B45739" w:rsidRPr="005A16B7" w:rsidRDefault="00B45739" w:rsidP="00706852">
            <w:pPr>
              <w:numPr>
                <w:ilvl w:val="0"/>
                <w:numId w:val="38"/>
              </w:numPr>
              <w:spacing w:before="0" w:after="0"/>
              <w:jc w:val="both"/>
              <w:rPr>
                <w:rFonts w:ascii="Calibri" w:eastAsia="Calibri" w:hAnsi="Calibri" w:cs="Calibri"/>
                <w:szCs w:val="20"/>
              </w:rPr>
            </w:pPr>
            <w:r w:rsidRPr="005A16B7">
              <w:rPr>
                <w:rFonts w:ascii="Calibri" w:eastAsia="Calibri" w:hAnsi="Calibri" w:cs="Calibri"/>
                <w:b/>
                <w:szCs w:val="20"/>
              </w:rPr>
              <w:t xml:space="preserve">Pentru unităţile de cult, </w:t>
            </w:r>
            <w:r w:rsidRPr="005A16B7">
              <w:rPr>
                <w:rFonts w:ascii="Calibri" w:eastAsia="Calibri" w:hAnsi="Calibri" w:cs="Calibri"/>
                <w:szCs w:val="20"/>
              </w:rPr>
              <w:t>se vor anexa următoarele documente:</w:t>
            </w:r>
          </w:p>
          <w:p w14:paraId="0420AF54" w14:textId="77777777" w:rsidR="00B45739" w:rsidRPr="005A16B7"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5A16B7">
              <w:rPr>
                <w:rFonts w:ascii="Calibri" w:eastAsia="Calibri" w:hAnsi="Calibri" w:cs="Calibri"/>
                <w:szCs w:val="20"/>
              </w:rPr>
              <w:t xml:space="preserve">Statutul sau codul canonic şi </w:t>
            </w:r>
          </w:p>
          <w:p w14:paraId="74F2E7E4" w14:textId="77777777" w:rsidR="00B45739" w:rsidRPr="005A16B7"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5A16B7">
              <w:rPr>
                <w:rFonts w:ascii="Calibri" w:eastAsia="Calibri" w:hAnsi="Calibri" w:cs="Calibri"/>
                <w:szCs w:val="20"/>
              </w:rPr>
              <w:t>Actul de înfiinţare a unităţii de cult sau adeverinţă de funcţionare şi</w:t>
            </w:r>
          </w:p>
          <w:p w14:paraId="25B70B21" w14:textId="77777777" w:rsidR="00B45739" w:rsidRPr="005A16B7"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5A16B7">
              <w:rPr>
                <w:rFonts w:ascii="Calibri" w:eastAsia="Calibri" w:hAnsi="Calibri" w:cs="Calibri"/>
                <w:szCs w:val="20"/>
              </w:rPr>
              <w:t xml:space="preserve">Documentul de numire sau documentul de constatare a alegerii reprezentantului legal </w:t>
            </w:r>
          </w:p>
          <w:p w14:paraId="480A73DE" w14:textId="6D43F265" w:rsidR="00E6333D" w:rsidRPr="005A16B7" w:rsidRDefault="00E6333D" w:rsidP="00706852">
            <w:pPr>
              <w:contextualSpacing/>
              <w:rPr>
                <w:rFonts w:asciiTheme="minorHAnsi" w:hAnsiTheme="minorHAnsi"/>
                <w:szCs w:val="20"/>
              </w:rPr>
            </w:pPr>
          </w:p>
        </w:tc>
        <w:tc>
          <w:tcPr>
            <w:tcW w:w="476" w:type="dxa"/>
            <w:tcBorders>
              <w:bottom w:val="single" w:sz="4" w:space="0" w:color="auto"/>
            </w:tcBorders>
          </w:tcPr>
          <w:p w14:paraId="540BF7D8" w14:textId="77777777" w:rsidR="00A9198D" w:rsidRPr="005A16B7" w:rsidRDefault="00A9198D" w:rsidP="00706852">
            <w:pPr>
              <w:spacing w:before="0" w:after="0"/>
              <w:jc w:val="center"/>
              <w:rPr>
                <w:rFonts w:asciiTheme="minorHAnsi" w:hAnsiTheme="minorHAnsi"/>
              </w:rPr>
            </w:pPr>
          </w:p>
        </w:tc>
        <w:tc>
          <w:tcPr>
            <w:tcW w:w="488" w:type="dxa"/>
            <w:tcBorders>
              <w:bottom w:val="single" w:sz="4" w:space="0" w:color="auto"/>
            </w:tcBorders>
          </w:tcPr>
          <w:p w14:paraId="6A2FFE65" w14:textId="77777777" w:rsidR="00A9198D" w:rsidRPr="005A16B7" w:rsidRDefault="00A9198D" w:rsidP="00706852">
            <w:pPr>
              <w:spacing w:before="0" w:after="0"/>
              <w:rPr>
                <w:rFonts w:asciiTheme="minorHAnsi" w:hAnsiTheme="minorHAnsi"/>
              </w:rPr>
            </w:pPr>
          </w:p>
        </w:tc>
        <w:tc>
          <w:tcPr>
            <w:tcW w:w="715" w:type="dxa"/>
            <w:tcBorders>
              <w:bottom w:val="single" w:sz="4" w:space="0" w:color="auto"/>
            </w:tcBorders>
          </w:tcPr>
          <w:p w14:paraId="4E3F5C3B" w14:textId="77777777" w:rsidR="00A9198D" w:rsidRPr="005A16B7" w:rsidRDefault="00A9198D" w:rsidP="00706852">
            <w:pPr>
              <w:spacing w:before="0" w:after="0"/>
              <w:rPr>
                <w:rFonts w:asciiTheme="minorHAnsi" w:hAnsiTheme="minorHAnsi"/>
              </w:rPr>
            </w:pPr>
          </w:p>
        </w:tc>
        <w:tc>
          <w:tcPr>
            <w:tcW w:w="738" w:type="dxa"/>
            <w:tcBorders>
              <w:bottom w:val="single" w:sz="4" w:space="0" w:color="auto"/>
            </w:tcBorders>
          </w:tcPr>
          <w:p w14:paraId="6FC220B7" w14:textId="77777777" w:rsidR="00A9198D" w:rsidRPr="005A16B7" w:rsidRDefault="00A9198D" w:rsidP="00706852">
            <w:pPr>
              <w:spacing w:before="0" w:after="0"/>
              <w:rPr>
                <w:rFonts w:asciiTheme="minorHAnsi" w:hAnsiTheme="minorHAnsi"/>
              </w:rPr>
            </w:pPr>
          </w:p>
        </w:tc>
        <w:tc>
          <w:tcPr>
            <w:tcW w:w="538" w:type="dxa"/>
            <w:tcBorders>
              <w:bottom w:val="single" w:sz="4" w:space="0" w:color="auto"/>
            </w:tcBorders>
          </w:tcPr>
          <w:p w14:paraId="056E1228" w14:textId="77777777" w:rsidR="00A9198D" w:rsidRPr="005A16B7" w:rsidRDefault="00A9198D" w:rsidP="00706852">
            <w:pPr>
              <w:spacing w:before="0" w:after="0"/>
              <w:rPr>
                <w:rFonts w:asciiTheme="minorHAnsi" w:hAnsiTheme="minorHAnsi"/>
              </w:rPr>
            </w:pPr>
          </w:p>
        </w:tc>
        <w:tc>
          <w:tcPr>
            <w:tcW w:w="596" w:type="dxa"/>
            <w:tcBorders>
              <w:bottom w:val="single" w:sz="4" w:space="0" w:color="auto"/>
            </w:tcBorders>
          </w:tcPr>
          <w:p w14:paraId="6ABB3DCE" w14:textId="77777777" w:rsidR="00A9198D" w:rsidRPr="005A16B7" w:rsidRDefault="00A9198D" w:rsidP="00706852">
            <w:pPr>
              <w:spacing w:before="0" w:after="0"/>
              <w:rPr>
                <w:rFonts w:asciiTheme="minorHAnsi" w:hAnsiTheme="minorHAnsi"/>
              </w:rPr>
            </w:pPr>
          </w:p>
        </w:tc>
        <w:tc>
          <w:tcPr>
            <w:tcW w:w="538" w:type="dxa"/>
            <w:tcBorders>
              <w:bottom w:val="single" w:sz="4" w:space="0" w:color="auto"/>
            </w:tcBorders>
          </w:tcPr>
          <w:p w14:paraId="2C3EE74C" w14:textId="77777777" w:rsidR="00A9198D" w:rsidRPr="005A16B7" w:rsidRDefault="00A9198D" w:rsidP="00706852">
            <w:pPr>
              <w:spacing w:before="0" w:after="0"/>
              <w:rPr>
                <w:rFonts w:asciiTheme="minorHAnsi" w:hAnsiTheme="minorHAnsi"/>
              </w:rPr>
            </w:pPr>
          </w:p>
        </w:tc>
        <w:tc>
          <w:tcPr>
            <w:tcW w:w="850" w:type="dxa"/>
            <w:tcBorders>
              <w:bottom w:val="single" w:sz="4" w:space="0" w:color="auto"/>
            </w:tcBorders>
          </w:tcPr>
          <w:p w14:paraId="043C11D3" w14:textId="77777777" w:rsidR="00A9198D" w:rsidRPr="005A16B7" w:rsidRDefault="00A9198D" w:rsidP="00706852">
            <w:pPr>
              <w:spacing w:before="0" w:after="0"/>
              <w:rPr>
                <w:rFonts w:asciiTheme="minorHAnsi" w:hAnsiTheme="minorHAnsi"/>
              </w:rPr>
            </w:pPr>
          </w:p>
        </w:tc>
      </w:tr>
      <w:tr w:rsidR="00EA6FC9" w:rsidRPr="005A16B7" w14:paraId="21BD301B" w14:textId="77777777" w:rsidTr="00706852">
        <w:trPr>
          <w:cantSplit/>
          <w:trHeight w:val="20"/>
          <w:tblHeader/>
        </w:trPr>
        <w:tc>
          <w:tcPr>
            <w:tcW w:w="10257" w:type="dxa"/>
            <w:gridSpan w:val="3"/>
            <w:tcBorders>
              <w:bottom w:val="single" w:sz="4" w:space="0" w:color="auto"/>
            </w:tcBorders>
          </w:tcPr>
          <w:p w14:paraId="46292FA3" w14:textId="2BEB4EF4" w:rsidR="00EA6FC9" w:rsidRPr="005A16B7" w:rsidRDefault="00DE3D75" w:rsidP="00706852">
            <w:pPr>
              <w:spacing w:before="0" w:after="0"/>
              <w:jc w:val="both"/>
              <w:rPr>
                <w:rFonts w:asciiTheme="minorHAnsi" w:hAnsiTheme="minorHAnsi"/>
                <w:bCs/>
                <w:szCs w:val="22"/>
              </w:rPr>
            </w:pPr>
            <w:r w:rsidRPr="005A16B7">
              <w:rPr>
                <w:rFonts w:asciiTheme="minorHAnsi" w:hAnsiTheme="minorHAnsi"/>
                <w:bCs/>
                <w:szCs w:val="22"/>
              </w:rPr>
              <w:t xml:space="preserve">  </w:t>
            </w:r>
            <w:r w:rsidR="00EA6FC9" w:rsidRPr="005A16B7">
              <w:rPr>
                <w:rFonts w:asciiTheme="minorHAnsi" w:hAnsiTheme="minorHAnsi"/>
                <w:bCs/>
                <w:szCs w:val="22"/>
              </w:rPr>
              <w:t xml:space="preserve">Acordul privind implementarea în parteneriat a proiectului, dacă este cazul </w:t>
            </w:r>
          </w:p>
        </w:tc>
        <w:tc>
          <w:tcPr>
            <w:tcW w:w="476" w:type="dxa"/>
            <w:tcBorders>
              <w:bottom w:val="single" w:sz="4" w:space="0" w:color="auto"/>
            </w:tcBorders>
          </w:tcPr>
          <w:p w14:paraId="351562F9" w14:textId="77777777" w:rsidR="00EA6FC9" w:rsidRPr="005A16B7" w:rsidRDefault="00EA6FC9" w:rsidP="00706852">
            <w:pPr>
              <w:spacing w:before="0" w:after="0"/>
              <w:jc w:val="center"/>
              <w:rPr>
                <w:rFonts w:asciiTheme="minorHAnsi" w:hAnsiTheme="minorHAnsi"/>
              </w:rPr>
            </w:pPr>
          </w:p>
        </w:tc>
        <w:tc>
          <w:tcPr>
            <w:tcW w:w="488" w:type="dxa"/>
            <w:tcBorders>
              <w:bottom w:val="single" w:sz="4" w:space="0" w:color="auto"/>
            </w:tcBorders>
          </w:tcPr>
          <w:p w14:paraId="1082AD5F" w14:textId="77777777" w:rsidR="00EA6FC9" w:rsidRPr="005A16B7" w:rsidRDefault="00EA6FC9" w:rsidP="00706852">
            <w:pPr>
              <w:spacing w:before="0" w:after="0"/>
              <w:rPr>
                <w:rFonts w:asciiTheme="minorHAnsi" w:hAnsiTheme="minorHAnsi"/>
              </w:rPr>
            </w:pPr>
          </w:p>
        </w:tc>
        <w:tc>
          <w:tcPr>
            <w:tcW w:w="715" w:type="dxa"/>
            <w:tcBorders>
              <w:bottom w:val="single" w:sz="4" w:space="0" w:color="auto"/>
            </w:tcBorders>
          </w:tcPr>
          <w:p w14:paraId="0041D0DC" w14:textId="77777777" w:rsidR="00EA6FC9" w:rsidRPr="005A16B7" w:rsidRDefault="00EA6FC9" w:rsidP="00706852">
            <w:pPr>
              <w:spacing w:before="0" w:after="0"/>
              <w:rPr>
                <w:rFonts w:asciiTheme="minorHAnsi" w:hAnsiTheme="minorHAnsi"/>
              </w:rPr>
            </w:pPr>
          </w:p>
        </w:tc>
        <w:tc>
          <w:tcPr>
            <w:tcW w:w="738" w:type="dxa"/>
            <w:tcBorders>
              <w:bottom w:val="single" w:sz="4" w:space="0" w:color="auto"/>
            </w:tcBorders>
          </w:tcPr>
          <w:p w14:paraId="77F63600" w14:textId="77777777" w:rsidR="00EA6FC9" w:rsidRPr="005A16B7" w:rsidRDefault="00EA6FC9" w:rsidP="00706852">
            <w:pPr>
              <w:spacing w:before="0" w:after="0"/>
              <w:rPr>
                <w:rFonts w:asciiTheme="minorHAnsi" w:hAnsiTheme="minorHAnsi"/>
              </w:rPr>
            </w:pPr>
          </w:p>
        </w:tc>
        <w:tc>
          <w:tcPr>
            <w:tcW w:w="538" w:type="dxa"/>
            <w:tcBorders>
              <w:bottom w:val="single" w:sz="4" w:space="0" w:color="auto"/>
            </w:tcBorders>
          </w:tcPr>
          <w:p w14:paraId="3B82930A" w14:textId="77777777" w:rsidR="00EA6FC9" w:rsidRPr="005A16B7" w:rsidRDefault="00EA6FC9" w:rsidP="00706852">
            <w:pPr>
              <w:spacing w:before="0" w:after="0"/>
              <w:rPr>
                <w:rFonts w:asciiTheme="minorHAnsi" w:hAnsiTheme="minorHAnsi"/>
              </w:rPr>
            </w:pPr>
          </w:p>
        </w:tc>
        <w:tc>
          <w:tcPr>
            <w:tcW w:w="596" w:type="dxa"/>
            <w:tcBorders>
              <w:bottom w:val="single" w:sz="4" w:space="0" w:color="auto"/>
            </w:tcBorders>
          </w:tcPr>
          <w:p w14:paraId="1B4FC439" w14:textId="77777777" w:rsidR="00EA6FC9" w:rsidRPr="005A16B7" w:rsidRDefault="00EA6FC9" w:rsidP="00706852">
            <w:pPr>
              <w:spacing w:before="0" w:after="0"/>
              <w:rPr>
                <w:rFonts w:asciiTheme="minorHAnsi" w:hAnsiTheme="minorHAnsi"/>
              </w:rPr>
            </w:pPr>
          </w:p>
        </w:tc>
        <w:tc>
          <w:tcPr>
            <w:tcW w:w="538" w:type="dxa"/>
            <w:tcBorders>
              <w:bottom w:val="single" w:sz="4" w:space="0" w:color="auto"/>
            </w:tcBorders>
          </w:tcPr>
          <w:p w14:paraId="5E276D29" w14:textId="77777777" w:rsidR="00EA6FC9" w:rsidRPr="005A16B7" w:rsidRDefault="00EA6FC9" w:rsidP="00706852">
            <w:pPr>
              <w:spacing w:before="0" w:after="0"/>
              <w:rPr>
                <w:rFonts w:asciiTheme="minorHAnsi" w:hAnsiTheme="minorHAnsi"/>
              </w:rPr>
            </w:pPr>
          </w:p>
        </w:tc>
        <w:tc>
          <w:tcPr>
            <w:tcW w:w="850" w:type="dxa"/>
            <w:tcBorders>
              <w:bottom w:val="single" w:sz="4" w:space="0" w:color="auto"/>
            </w:tcBorders>
          </w:tcPr>
          <w:p w14:paraId="2993AF6A" w14:textId="77777777" w:rsidR="00EA6FC9" w:rsidRPr="005A16B7" w:rsidRDefault="00EA6FC9" w:rsidP="00706852">
            <w:pPr>
              <w:spacing w:before="0" w:after="0"/>
              <w:rPr>
                <w:rFonts w:asciiTheme="minorHAnsi" w:hAnsiTheme="minorHAnsi"/>
              </w:rPr>
            </w:pPr>
          </w:p>
        </w:tc>
      </w:tr>
      <w:tr w:rsidR="00EA6FC9" w:rsidRPr="005A16B7" w14:paraId="33CAEC22" w14:textId="77777777" w:rsidTr="00706852">
        <w:trPr>
          <w:cantSplit/>
          <w:trHeight w:val="20"/>
          <w:tblHeader/>
        </w:trPr>
        <w:tc>
          <w:tcPr>
            <w:tcW w:w="10257" w:type="dxa"/>
            <w:gridSpan w:val="3"/>
            <w:tcBorders>
              <w:bottom w:val="single" w:sz="4" w:space="0" w:color="auto"/>
            </w:tcBorders>
          </w:tcPr>
          <w:p w14:paraId="1055A832" w14:textId="0FDCADCB" w:rsidR="00EA6FC9" w:rsidRPr="005A16B7" w:rsidRDefault="00EA6FC9" w:rsidP="00706852">
            <w:pPr>
              <w:spacing w:before="0" w:after="0"/>
              <w:jc w:val="both"/>
              <w:rPr>
                <w:rFonts w:asciiTheme="minorHAnsi" w:hAnsiTheme="minorHAnsi"/>
                <w:bCs/>
                <w:szCs w:val="22"/>
              </w:rPr>
            </w:pPr>
            <w:r w:rsidRPr="005A16B7">
              <w:rPr>
                <w:rFonts w:asciiTheme="minorHAnsi" w:hAnsiTheme="minorHAnsi"/>
                <w:bCs/>
                <w:szCs w:val="22"/>
              </w:rPr>
              <w:t>Acolo unde este cazul, raportul privind procedura de alegere a partenerilor din sectorul privat, prevăzută la art. 34 alin. (1) din OUG 133/2021</w:t>
            </w:r>
          </w:p>
        </w:tc>
        <w:tc>
          <w:tcPr>
            <w:tcW w:w="476" w:type="dxa"/>
            <w:tcBorders>
              <w:bottom w:val="single" w:sz="4" w:space="0" w:color="auto"/>
            </w:tcBorders>
          </w:tcPr>
          <w:p w14:paraId="412248A0" w14:textId="77777777" w:rsidR="00EA6FC9" w:rsidRPr="005A16B7" w:rsidRDefault="00EA6FC9" w:rsidP="00706852">
            <w:pPr>
              <w:spacing w:before="0" w:after="0"/>
              <w:jc w:val="center"/>
              <w:rPr>
                <w:rFonts w:asciiTheme="minorHAnsi" w:hAnsiTheme="minorHAnsi"/>
              </w:rPr>
            </w:pPr>
          </w:p>
        </w:tc>
        <w:tc>
          <w:tcPr>
            <w:tcW w:w="488" w:type="dxa"/>
            <w:tcBorders>
              <w:bottom w:val="single" w:sz="4" w:space="0" w:color="auto"/>
            </w:tcBorders>
          </w:tcPr>
          <w:p w14:paraId="5B490062" w14:textId="77777777" w:rsidR="00EA6FC9" w:rsidRPr="005A16B7" w:rsidRDefault="00EA6FC9" w:rsidP="00706852">
            <w:pPr>
              <w:spacing w:before="0" w:after="0"/>
              <w:rPr>
                <w:rFonts w:asciiTheme="minorHAnsi" w:hAnsiTheme="minorHAnsi"/>
              </w:rPr>
            </w:pPr>
          </w:p>
        </w:tc>
        <w:tc>
          <w:tcPr>
            <w:tcW w:w="715" w:type="dxa"/>
            <w:tcBorders>
              <w:bottom w:val="single" w:sz="4" w:space="0" w:color="auto"/>
            </w:tcBorders>
          </w:tcPr>
          <w:p w14:paraId="1AA09CC6" w14:textId="77777777" w:rsidR="00EA6FC9" w:rsidRPr="005A16B7" w:rsidRDefault="00EA6FC9" w:rsidP="00706852">
            <w:pPr>
              <w:spacing w:before="0" w:after="0"/>
              <w:rPr>
                <w:rFonts w:asciiTheme="minorHAnsi" w:hAnsiTheme="minorHAnsi"/>
              </w:rPr>
            </w:pPr>
          </w:p>
        </w:tc>
        <w:tc>
          <w:tcPr>
            <w:tcW w:w="738" w:type="dxa"/>
            <w:tcBorders>
              <w:bottom w:val="single" w:sz="4" w:space="0" w:color="auto"/>
            </w:tcBorders>
          </w:tcPr>
          <w:p w14:paraId="1EAB245C" w14:textId="77777777" w:rsidR="00EA6FC9" w:rsidRPr="005A16B7" w:rsidRDefault="00EA6FC9" w:rsidP="00706852">
            <w:pPr>
              <w:spacing w:before="0" w:after="0"/>
              <w:rPr>
                <w:rFonts w:asciiTheme="minorHAnsi" w:hAnsiTheme="minorHAnsi"/>
              </w:rPr>
            </w:pPr>
          </w:p>
        </w:tc>
        <w:tc>
          <w:tcPr>
            <w:tcW w:w="538" w:type="dxa"/>
            <w:tcBorders>
              <w:bottom w:val="single" w:sz="4" w:space="0" w:color="auto"/>
            </w:tcBorders>
          </w:tcPr>
          <w:p w14:paraId="269E9B64" w14:textId="77777777" w:rsidR="00EA6FC9" w:rsidRPr="005A16B7" w:rsidRDefault="00EA6FC9" w:rsidP="00706852">
            <w:pPr>
              <w:spacing w:before="0" w:after="0"/>
              <w:rPr>
                <w:rFonts w:asciiTheme="minorHAnsi" w:hAnsiTheme="minorHAnsi"/>
              </w:rPr>
            </w:pPr>
          </w:p>
        </w:tc>
        <w:tc>
          <w:tcPr>
            <w:tcW w:w="596" w:type="dxa"/>
            <w:tcBorders>
              <w:bottom w:val="single" w:sz="4" w:space="0" w:color="auto"/>
            </w:tcBorders>
          </w:tcPr>
          <w:p w14:paraId="2DBC071F" w14:textId="77777777" w:rsidR="00EA6FC9" w:rsidRPr="005A16B7" w:rsidRDefault="00EA6FC9" w:rsidP="00706852">
            <w:pPr>
              <w:spacing w:before="0" w:after="0"/>
              <w:rPr>
                <w:rFonts w:asciiTheme="minorHAnsi" w:hAnsiTheme="minorHAnsi"/>
              </w:rPr>
            </w:pPr>
          </w:p>
        </w:tc>
        <w:tc>
          <w:tcPr>
            <w:tcW w:w="538" w:type="dxa"/>
            <w:tcBorders>
              <w:bottom w:val="single" w:sz="4" w:space="0" w:color="auto"/>
            </w:tcBorders>
          </w:tcPr>
          <w:p w14:paraId="216A0828" w14:textId="77777777" w:rsidR="00EA6FC9" w:rsidRPr="005A16B7" w:rsidRDefault="00EA6FC9" w:rsidP="00706852">
            <w:pPr>
              <w:spacing w:before="0" w:after="0"/>
              <w:rPr>
                <w:rFonts w:asciiTheme="minorHAnsi" w:hAnsiTheme="minorHAnsi"/>
              </w:rPr>
            </w:pPr>
          </w:p>
        </w:tc>
        <w:tc>
          <w:tcPr>
            <w:tcW w:w="850" w:type="dxa"/>
            <w:tcBorders>
              <w:bottom w:val="single" w:sz="4" w:space="0" w:color="auto"/>
            </w:tcBorders>
          </w:tcPr>
          <w:p w14:paraId="7BC79C7A" w14:textId="77777777" w:rsidR="00EA6FC9" w:rsidRPr="005A16B7" w:rsidRDefault="00EA6FC9" w:rsidP="00706852">
            <w:pPr>
              <w:spacing w:before="0" w:after="0"/>
              <w:rPr>
                <w:rFonts w:asciiTheme="minorHAnsi" w:hAnsiTheme="minorHAnsi"/>
              </w:rPr>
            </w:pPr>
          </w:p>
        </w:tc>
      </w:tr>
      <w:tr w:rsidR="00706852" w:rsidRPr="005A16B7" w14:paraId="2B7E22FB" w14:textId="77777777" w:rsidTr="00706852">
        <w:trPr>
          <w:cantSplit/>
          <w:trHeight w:val="20"/>
          <w:tblHeader/>
        </w:trPr>
        <w:tc>
          <w:tcPr>
            <w:tcW w:w="10257" w:type="dxa"/>
            <w:gridSpan w:val="3"/>
            <w:tcBorders>
              <w:bottom w:val="single" w:sz="4" w:space="0" w:color="auto"/>
            </w:tcBorders>
          </w:tcPr>
          <w:p w14:paraId="16251C49" w14:textId="77777777" w:rsidR="00706852" w:rsidRPr="005A16B7" w:rsidRDefault="00706852" w:rsidP="00706852">
            <w:pPr>
              <w:spacing w:before="0" w:after="0"/>
              <w:jc w:val="both"/>
              <w:rPr>
                <w:rFonts w:asciiTheme="minorHAnsi" w:hAnsiTheme="minorHAnsi"/>
                <w:b/>
                <w:bCs/>
                <w:szCs w:val="22"/>
              </w:rPr>
            </w:pPr>
            <w:r w:rsidRPr="005A16B7">
              <w:rPr>
                <w:rFonts w:asciiTheme="minorHAnsi" w:hAnsiTheme="minorHAnsi"/>
                <w:b/>
                <w:bCs/>
                <w:szCs w:val="22"/>
              </w:rPr>
              <w:lastRenderedPageBreak/>
              <w:t>Documente privind dreptul de proprietate/administrare/concesiune/superficie/folosință</w:t>
            </w:r>
          </w:p>
          <w:p w14:paraId="28BAD697" w14:textId="77777777" w:rsidR="00706852" w:rsidRPr="005A16B7" w:rsidRDefault="00706852" w:rsidP="00706852">
            <w:pPr>
              <w:numPr>
                <w:ilvl w:val="0"/>
                <w:numId w:val="43"/>
              </w:numPr>
              <w:spacing w:before="0" w:after="0"/>
              <w:jc w:val="both"/>
              <w:rPr>
                <w:rFonts w:asciiTheme="minorHAnsi" w:hAnsiTheme="minorHAnsi"/>
                <w:bCs/>
                <w:szCs w:val="22"/>
              </w:rPr>
            </w:pPr>
            <w:r w:rsidRPr="005A16B7">
              <w:rPr>
                <w:rFonts w:asciiTheme="minorHAnsi" w:hAnsiTheme="minorHAnsi"/>
                <w:bCs/>
                <w:szCs w:val="22"/>
              </w:rPr>
              <w:t>Dreptul de proprietate publică</w:t>
            </w:r>
          </w:p>
          <w:p w14:paraId="22C72FEE" w14:textId="77777777" w:rsidR="00706852" w:rsidRPr="005A16B7" w:rsidRDefault="00706852" w:rsidP="00706852">
            <w:pPr>
              <w:numPr>
                <w:ilvl w:val="0"/>
                <w:numId w:val="42"/>
              </w:numPr>
              <w:spacing w:before="0" w:after="0"/>
              <w:jc w:val="both"/>
              <w:rPr>
                <w:rFonts w:asciiTheme="minorHAnsi" w:hAnsiTheme="minorHAnsi"/>
                <w:bCs/>
                <w:szCs w:val="22"/>
              </w:rPr>
            </w:pPr>
            <w:r w:rsidRPr="005A16B7">
              <w:rPr>
                <w:rFonts w:asciiTheme="minorHAnsi" w:hAnsiTheme="minorHAnsi"/>
                <w:bCs/>
                <w:szCs w:val="22"/>
              </w:rPr>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4E868577" w14:textId="77777777" w:rsidR="00706852" w:rsidRPr="005A16B7" w:rsidRDefault="00706852" w:rsidP="00706852">
            <w:pPr>
              <w:numPr>
                <w:ilvl w:val="0"/>
                <w:numId w:val="42"/>
              </w:numPr>
              <w:spacing w:before="0" w:after="0"/>
              <w:jc w:val="both"/>
              <w:rPr>
                <w:rFonts w:asciiTheme="minorHAnsi" w:hAnsiTheme="minorHAnsi"/>
                <w:bCs/>
                <w:szCs w:val="22"/>
              </w:rPr>
            </w:pPr>
            <w:r w:rsidRPr="005A16B7">
              <w:rPr>
                <w:rFonts w:asciiTheme="minorHAnsi" w:hAnsiTheme="minorHAnsi"/>
                <w:bCs/>
                <w:szCs w:val="22"/>
              </w:rPr>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19BB156D" w14:textId="09D573E0" w:rsidR="00706852" w:rsidRPr="005A16B7" w:rsidRDefault="00706852" w:rsidP="00706852">
            <w:pPr>
              <w:numPr>
                <w:ilvl w:val="0"/>
                <w:numId w:val="42"/>
              </w:numPr>
              <w:spacing w:before="0" w:after="0"/>
              <w:jc w:val="both"/>
              <w:rPr>
                <w:rFonts w:asciiTheme="minorHAnsi" w:hAnsiTheme="minorHAnsi"/>
                <w:bCs/>
                <w:szCs w:val="22"/>
              </w:rPr>
            </w:pPr>
            <w:r w:rsidRPr="005A16B7">
              <w:rPr>
                <w:rFonts w:asciiTheme="minorHAnsi" w:hAnsiTheme="minorHAnsi"/>
                <w:bCs/>
                <w:szCs w:val="22"/>
              </w:rPr>
              <w:t>Tabelul centralizator asupra nr. cadastrale/ obiectivelor de investiție asupra cărora se intervine prin proiect, precum și suprafețele aferente (a se vedea modelul orien</w:t>
            </w:r>
            <w:r w:rsidR="00B255D3" w:rsidRPr="005A16B7">
              <w:rPr>
                <w:rFonts w:asciiTheme="minorHAnsi" w:hAnsiTheme="minorHAnsi"/>
                <w:bCs/>
                <w:szCs w:val="22"/>
              </w:rPr>
              <w:t>ta</w:t>
            </w:r>
            <w:r w:rsidRPr="005A16B7">
              <w:rPr>
                <w:rFonts w:asciiTheme="minorHAnsi" w:hAnsiTheme="minorHAnsi"/>
                <w:bCs/>
                <w:szCs w:val="22"/>
              </w:rPr>
              <w:t>tiv – Modelul I din prezentul Ghid);</w:t>
            </w:r>
          </w:p>
          <w:p w14:paraId="6B23C566" w14:textId="77777777" w:rsidR="00706852" w:rsidRPr="005A16B7" w:rsidRDefault="00706852" w:rsidP="00706852">
            <w:pPr>
              <w:spacing w:before="0" w:after="0"/>
              <w:jc w:val="both"/>
              <w:rPr>
                <w:rFonts w:asciiTheme="minorHAnsi" w:hAnsiTheme="minorHAnsi"/>
                <w:bCs/>
                <w:szCs w:val="22"/>
              </w:rPr>
            </w:pPr>
            <w:r w:rsidRPr="005A16B7">
              <w:rPr>
                <w:rFonts w:asciiTheme="minorHAnsi" w:hAnsiTheme="minorHAnsi"/>
                <w:bCs/>
                <w:szCs w:val="22"/>
              </w:rPr>
              <w:t xml:space="preserve">Sau </w:t>
            </w:r>
          </w:p>
          <w:p w14:paraId="5658CF64" w14:textId="77777777" w:rsidR="00706852" w:rsidRPr="005A16B7" w:rsidRDefault="00706852" w:rsidP="00706852">
            <w:pPr>
              <w:spacing w:before="0" w:after="0"/>
              <w:jc w:val="both"/>
              <w:rPr>
                <w:rFonts w:asciiTheme="minorHAnsi" w:hAnsiTheme="minorHAnsi"/>
                <w:bCs/>
                <w:szCs w:val="22"/>
              </w:rPr>
            </w:pPr>
            <w:r w:rsidRPr="005A16B7">
              <w:rPr>
                <w:rFonts w:asciiTheme="minorHAnsi" w:hAnsiTheme="minorHAnsi"/>
                <w:bCs/>
                <w:szCs w:val="22"/>
              </w:rPr>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28191A8D" w14:textId="77777777" w:rsidR="00706852" w:rsidRPr="005A16B7" w:rsidRDefault="00706852" w:rsidP="00706852">
            <w:pPr>
              <w:pStyle w:val="ListParagraph"/>
              <w:numPr>
                <w:ilvl w:val="0"/>
                <w:numId w:val="43"/>
              </w:numPr>
              <w:spacing w:after="0"/>
              <w:rPr>
                <w:rFonts w:asciiTheme="minorHAnsi" w:hAnsiTheme="minorHAnsi"/>
                <w:bCs/>
                <w:sz w:val="20"/>
              </w:rPr>
            </w:pPr>
            <w:r w:rsidRPr="005A16B7">
              <w:rPr>
                <w:rFonts w:asciiTheme="minorHAnsi" w:hAnsiTheme="minorHAnsi"/>
                <w:bCs/>
                <w:sz w:val="20"/>
              </w:rPr>
              <w:t>Dreptul de administrare</w:t>
            </w:r>
          </w:p>
          <w:p w14:paraId="661C6A4A" w14:textId="77777777" w:rsidR="00706852" w:rsidRPr="005A16B7" w:rsidRDefault="00706852" w:rsidP="00706852">
            <w:pPr>
              <w:numPr>
                <w:ilvl w:val="0"/>
                <w:numId w:val="44"/>
              </w:numPr>
              <w:spacing w:before="0" w:after="0"/>
              <w:jc w:val="both"/>
              <w:rPr>
                <w:rFonts w:asciiTheme="minorHAnsi" w:hAnsiTheme="minorHAnsi"/>
                <w:bCs/>
                <w:szCs w:val="22"/>
              </w:rPr>
            </w:pPr>
            <w:r w:rsidRPr="005A16B7">
              <w:rPr>
                <w:rFonts w:asciiTheme="minorHAnsi" w:hAnsiTheme="minorHAnsi"/>
                <w:bCs/>
                <w:szCs w:val="22"/>
              </w:rPr>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B267544" w14:textId="77777777" w:rsidR="00706852" w:rsidRPr="005A16B7" w:rsidRDefault="00706852" w:rsidP="00706852">
            <w:pPr>
              <w:numPr>
                <w:ilvl w:val="0"/>
                <w:numId w:val="44"/>
              </w:numPr>
              <w:spacing w:before="0" w:after="0"/>
              <w:jc w:val="both"/>
              <w:rPr>
                <w:rFonts w:asciiTheme="minorHAnsi" w:hAnsiTheme="minorHAnsi"/>
                <w:bCs/>
                <w:szCs w:val="22"/>
              </w:rPr>
            </w:pPr>
            <w:r w:rsidRPr="005A16B7">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3D6DB07B" w14:textId="0F4CA27C" w:rsidR="00706852" w:rsidRPr="005A16B7" w:rsidRDefault="00706852" w:rsidP="00706852">
            <w:pPr>
              <w:numPr>
                <w:ilvl w:val="0"/>
                <w:numId w:val="44"/>
              </w:numPr>
              <w:spacing w:before="0" w:after="0"/>
              <w:jc w:val="both"/>
              <w:rPr>
                <w:rFonts w:asciiTheme="minorHAnsi" w:hAnsiTheme="minorHAnsi"/>
                <w:bCs/>
                <w:szCs w:val="22"/>
              </w:rPr>
            </w:pPr>
            <w:r w:rsidRPr="005A16B7">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w:t>
            </w:r>
          </w:p>
          <w:p w14:paraId="34184569" w14:textId="4FB9415B" w:rsidR="00706852" w:rsidRPr="005A16B7" w:rsidRDefault="00706852" w:rsidP="00706852">
            <w:pPr>
              <w:numPr>
                <w:ilvl w:val="0"/>
                <w:numId w:val="44"/>
              </w:numPr>
              <w:spacing w:before="0" w:after="0"/>
              <w:jc w:val="both"/>
              <w:rPr>
                <w:rFonts w:asciiTheme="minorHAnsi" w:hAnsiTheme="minorHAnsi"/>
                <w:bCs/>
                <w:szCs w:val="22"/>
              </w:rPr>
            </w:pPr>
            <w:r w:rsidRPr="005A16B7">
              <w:rPr>
                <w:rFonts w:asciiTheme="minorHAnsi" w:hAnsiTheme="minorHAnsi"/>
                <w:bCs/>
                <w:szCs w:val="22"/>
              </w:rPr>
              <w:t>Tabelul centralizator asupra nr. cadastrale/ obiectivelor de investiție asupra cărora se intervine prin proiect, precum și suprafețele aferente (a se vedea modelul orien</w:t>
            </w:r>
            <w:r w:rsidR="004F0B50">
              <w:rPr>
                <w:rFonts w:asciiTheme="minorHAnsi" w:hAnsiTheme="minorHAnsi"/>
                <w:bCs/>
                <w:szCs w:val="22"/>
              </w:rPr>
              <w:t>ta</w:t>
            </w:r>
            <w:r w:rsidRPr="005A16B7">
              <w:rPr>
                <w:rFonts w:asciiTheme="minorHAnsi" w:hAnsiTheme="minorHAnsi"/>
                <w:bCs/>
                <w:szCs w:val="22"/>
              </w:rPr>
              <w:t>tiv – Modelul I din prezentul Ghid);</w:t>
            </w:r>
          </w:p>
          <w:p w14:paraId="15F0C50A" w14:textId="77777777" w:rsidR="00706852" w:rsidRPr="005A16B7" w:rsidRDefault="00706852" w:rsidP="00706852">
            <w:pPr>
              <w:spacing w:before="0" w:after="0"/>
              <w:jc w:val="both"/>
              <w:rPr>
                <w:rFonts w:asciiTheme="minorHAnsi" w:hAnsiTheme="minorHAnsi"/>
                <w:bCs/>
                <w:szCs w:val="22"/>
              </w:rPr>
            </w:pPr>
          </w:p>
        </w:tc>
        <w:tc>
          <w:tcPr>
            <w:tcW w:w="476" w:type="dxa"/>
            <w:tcBorders>
              <w:bottom w:val="single" w:sz="4" w:space="0" w:color="auto"/>
            </w:tcBorders>
          </w:tcPr>
          <w:p w14:paraId="50C3CFB9" w14:textId="77777777" w:rsidR="00706852" w:rsidRPr="005A16B7" w:rsidRDefault="00706852" w:rsidP="00706852">
            <w:pPr>
              <w:spacing w:before="0" w:after="0"/>
              <w:jc w:val="center"/>
              <w:rPr>
                <w:rFonts w:asciiTheme="minorHAnsi" w:hAnsiTheme="minorHAnsi"/>
              </w:rPr>
            </w:pPr>
          </w:p>
        </w:tc>
        <w:tc>
          <w:tcPr>
            <w:tcW w:w="488" w:type="dxa"/>
            <w:tcBorders>
              <w:bottom w:val="single" w:sz="4" w:space="0" w:color="auto"/>
            </w:tcBorders>
          </w:tcPr>
          <w:p w14:paraId="0304C3CD" w14:textId="77777777" w:rsidR="00706852" w:rsidRPr="005A16B7" w:rsidRDefault="00706852" w:rsidP="00706852">
            <w:pPr>
              <w:spacing w:before="0" w:after="0"/>
              <w:rPr>
                <w:rFonts w:asciiTheme="minorHAnsi" w:hAnsiTheme="minorHAnsi"/>
              </w:rPr>
            </w:pPr>
          </w:p>
        </w:tc>
        <w:tc>
          <w:tcPr>
            <w:tcW w:w="715" w:type="dxa"/>
            <w:tcBorders>
              <w:bottom w:val="single" w:sz="4" w:space="0" w:color="auto"/>
            </w:tcBorders>
          </w:tcPr>
          <w:p w14:paraId="68D84FE9" w14:textId="77777777" w:rsidR="00706852" w:rsidRPr="005A16B7" w:rsidRDefault="00706852" w:rsidP="00706852">
            <w:pPr>
              <w:spacing w:before="0" w:after="0"/>
              <w:rPr>
                <w:rFonts w:asciiTheme="minorHAnsi" w:hAnsiTheme="minorHAnsi"/>
              </w:rPr>
            </w:pPr>
          </w:p>
        </w:tc>
        <w:tc>
          <w:tcPr>
            <w:tcW w:w="738" w:type="dxa"/>
            <w:tcBorders>
              <w:bottom w:val="single" w:sz="4" w:space="0" w:color="auto"/>
            </w:tcBorders>
          </w:tcPr>
          <w:p w14:paraId="4D7E7F94" w14:textId="77777777" w:rsidR="00706852" w:rsidRPr="005A16B7" w:rsidRDefault="00706852" w:rsidP="00706852">
            <w:pPr>
              <w:spacing w:before="0" w:after="0"/>
              <w:rPr>
                <w:rFonts w:asciiTheme="minorHAnsi" w:hAnsiTheme="minorHAnsi"/>
              </w:rPr>
            </w:pPr>
          </w:p>
        </w:tc>
        <w:tc>
          <w:tcPr>
            <w:tcW w:w="538" w:type="dxa"/>
            <w:tcBorders>
              <w:bottom w:val="single" w:sz="4" w:space="0" w:color="auto"/>
            </w:tcBorders>
          </w:tcPr>
          <w:p w14:paraId="08F12AC2" w14:textId="77777777" w:rsidR="00706852" w:rsidRPr="005A16B7" w:rsidRDefault="00706852" w:rsidP="00706852">
            <w:pPr>
              <w:spacing w:before="0" w:after="0"/>
              <w:rPr>
                <w:rFonts w:asciiTheme="minorHAnsi" w:hAnsiTheme="minorHAnsi"/>
              </w:rPr>
            </w:pPr>
          </w:p>
        </w:tc>
        <w:tc>
          <w:tcPr>
            <w:tcW w:w="596" w:type="dxa"/>
            <w:tcBorders>
              <w:bottom w:val="single" w:sz="4" w:space="0" w:color="auto"/>
            </w:tcBorders>
          </w:tcPr>
          <w:p w14:paraId="27020DB9" w14:textId="77777777" w:rsidR="00706852" w:rsidRPr="005A16B7" w:rsidRDefault="00706852" w:rsidP="00706852">
            <w:pPr>
              <w:spacing w:before="0" w:after="0"/>
              <w:rPr>
                <w:rFonts w:asciiTheme="minorHAnsi" w:hAnsiTheme="minorHAnsi"/>
              </w:rPr>
            </w:pPr>
          </w:p>
        </w:tc>
        <w:tc>
          <w:tcPr>
            <w:tcW w:w="538" w:type="dxa"/>
            <w:tcBorders>
              <w:bottom w:val="single" w:sz="4" w:space="0" w:color="auto"/>
            </w:tcBorders>
          </w:tcPr>
          <w:p w14:paraId="14D5435B" w14:textId="77777777" w:rsidR="00706852" w:rsidRPr="005A16B7" w:rsidRDefault="00706852" w:rsidP="00706852">
            <w:pPr>
              <w:spacing w:before="0" w:after="0"/>
              <w:rPr>
                <w:rFonts w:asciiTheme="minorHAnsi" w:hAnsiTheme="minorHAnsi"/>
              </w:rPr>
            </w:pPr>
          </w:p>
        </w:tc>
        <w:tc>
          <w:tcPr>
            <w:tcW w:w="850" w:type="dxa"/>
            <w:tcBorders>
              <w:bottom w:val="single" w:sz="4" w:space="0" w:color="auto"/>
            </w:tcBorders>
          </w:tcPr>
          <w:p w14:paraId="5485C908" w14:textId="77777777" w:rsidR="00706852" w:rsidRPr="005A16B7" w:rsidRDefault="00706852" w:rsidP="00706852">
            <w:pPr>
              <w:spacing w:before="0" w:after="0"/>
              <w:rPr>
                <w:rFonts w:asciiTheme="minorHAnsi" w:hAnsiTheme="minorHAnsi"/>
              </w:rPr>
            </w:pPr>
          </w:p>
        </w:tc>
      </w:tr>
      <w:tr w:rsidR="00EA6FC9" w:rsidRPr="005A16B7" w14:paraId="0F1FFCFA" w14:textId="77777777" w:rsidTr="00706852">
        <w:trPr>
          <w:cantSplit/>
          <w:trHeight w:val="20"/>
          <w:tblHeader/>
        </w:trPr>
        <w:tc>
          <w:tcPr>
            <w:tcW w:w="10257" w:type="dxa"/>
            <w:gridSpan w:val="3"/>
            <w:tcBorders>
              <w:bottom w:val="single" w:sz="4" w:space="0" w:color="auto"/>
            </w:tcBorders>
          </w:tcPr>
          <w:p w14:paraId="78AE801C" w14:textId="572A8B0B" w:rsidR="0034692C" w:rsidRPr="005A16B7" w:rsidRDefault="00EA6FC9" w:rsidP="00706852">
            <w:pPr>
              <w:spacing w:before="0" w:after="0"/>
              <w:jc w:val="both"/>
              <w:rPr>
                <w:rFonts w:asciiTheme="minorHAnsi" w:hAnsiTheme="minorHAnsi"/>
                <w:bCs/>
                <w:szCs w:val="22"/>
              </w:rPr>
            </w:pPr>
            <w:r w:rsidRPr="005A16B7">
              <w:rPr>
                <w:rFonts w:asciiTheme="minorHAnsi" w:hAnsiTheme="minorHAnsi"/>
                <w:b/>
                <w:bCs/>
                <w:szCs w:val="22"/>
              </w:rPr>
              <w:lastRenderedPageBreak/>
              <w:t xml:space="preserve"> </w:t>
            </w:r>
          </w:p>
          <w:p w14:paraId="58A5DBF7" w14:textId="77777777" w:rsidR="004611FE" w:rsidRPr="00EC531F" w:rsidRDefault="004611FE" w:rsidP="00706852">
            <w:pPr>
              <w:pStyle w:val="ListParagraph"/>
              <w:numPr>
                <w:ilvl w:val="0"/>
                <w:numId w:val="43"/>
              </w:numPr>
              <w:spacing w:after="0"/>
              <w:rPr>
                <w:rFonts w:asciiTheme="minorHAnsi" w:hAnsiTheme="minorHAnsi"/>
                <w:b/>
                <w:bCs/>
                <w:sz w:val="20"/>
              </w:rPr>
            </w:pPr>
            <w:r w:rsidRPr="00EC531F">
              <w:rPr>
                <w:rFonts w:asciiTheme="minorHAnsi" w:hAnsiTheme="minorHAnsi"/>
                <w:b/>
                <w:bCs/>
                <w:sz w:val="20"/>
              </w:rPr>
              <w:t>Dreptul de superficie</w:t>
            </w:r>
          </w:p>
          <w:p w14:paraId="6DF47E53" w14:textId="77777777" w:rsidR="004611FE" w:rsidRPr="005A16B7" w:rsidRDefault="004611FE" w:rsidP="00706852">
            <w:pPr>
              <w:spacing w:before="0" w:after="0"/>
              <w:ind w:left="1080"/>
              <w:jc w:val="both"/>
              <w:rPr>
                <w:rFonts w:asciiTheme="minorHAnsi" w:hAnsiTheme="minorHAnsi"/>
                <w:b/>
                <w:bCs/>
                <w:szCs w:val="22"/>
              </w:rPr>
            </w:pPr>
          </w:p>
          <w:p w14:paraId="579F300F" w14:textId="77777777" w:rsidR="004611FE" w:rsidRPr="005A16B7" w:rsidRDefault="004611FE" w:rsidP="00706852">
            <w:pPr>
              <w:numPr>
                <w:ilvl w:val="0"/>
                <w:numId w:val="46"/>
              </w:numPr>
              <w:spacing w:before="0" w:after="0"/>
              <w:jc w:val="both"/>
              <w:rPr>
                <w:rFonts w:asciiTheme="minorHAnsi" w:hAnsiTheme="minorHAnsi"/>
                <w:bCs/>
                <w:szCs w:val="22"/>
              </w:rPr>
            </w:pPr>
            <w:r w:rsidRPr="005A16B7">
              <w:rPr>
                <w:rFonts w:asciiTheme="minorHAnsi" w:hAnsiTheme="minorHAnsi"/>
                <w:bCs/>
                <w:szCs w:val="22"/>
              </w:rPr>
              <w:t>Contractul de superficie, conform prevederilor legale în vigoare. Menținerea acestui drept va acoperi inclusiv perioada de durabilitate a contractului de finanţare; și</w:t>
            </w:r>
          </w:p>
          <w:p w14:paraId="11039DAC" w14:textId="77777777" w:rsidR="004611FE" w:rsidRPr="005A16B7" w:rsidRDefault="004611FE" w:rsidP="00706852">
            <w:pPr>
              <w:numPr>
                <w:ilvl w:val="0"/>
                <w:numId w:val="46"/>
              </w:numPr>
              <w:spacing w:before="0" w:after="0"/>
              <w:jc w:val="both"/>
              <w:rPr>
                <w:rFonts w:asciiTheme="minorHAnsi" w:hAnsiTheme="minorHAnsi"/>
                <w:bCs/>
                <w:szCs w:val="22"/>
              </w:rPr>
            </w:pPr>
            <w:r w:rsidRPr="005A16B7">
              <w:rPr>
                <w:rFonts w:asciiTheme="minorHAnsi" w:hAnsiTheme="minorHAnsi"/>
                <w:bCs/>
                <w:szCs w:val="22"/>
              </w:rPr>
              <w:t>Acordul proprietarului pentru realizarea activităților proiectului și menținerea investiției pentru o perioadă care să acopere perioada de durabilitate a contractului de finanţare; și</w:t>
            </w:r>
          </w:p>
          <w:p w14:paraId="52C48A61" w14:textId="77777777" w:rsidR="004611FE" w:rsidRPr="005A16B7" w:rsidRDefault="004611FE" w:rsidP="00706852">
            <w:pPr>
              <w:numPr>
                <w:ilvl w:val="0"/>
                <w:numId w:val="46"/>
              </w:numPr>
              <w:spacing w:before="0" w:after="0"/>
              <w:jc w:val="both"/>
              <w:rPr>
                <w:rFonts w:asciiTheme="minorHAnsi" w:hAnsiTheme="minorHAnsi"/>
                <w:bCs/>
                <w:szCs w:val="22"/>
              </w:rPr>
            </w:pPr>
            <w:r w:rsidRPr="005A16B7">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58FD7C3C" w14:textId="77777777" w:rsidR="004611FE" w:rsidRPr="005A16B7" w:rsidRDefault="004611FE" w:rsidP="00706852">
            <w:pPr>
              <w:numPr>
                <w:ilvl w:val="0"/>
                <w:numId w:val="46"/>
              </w:numPr>
              <w:spacing w:before="0" w:after="0"/>
              <w:jc w:val="both"/>
              <w:rPr>
                <w:rFonts w:asciiTheme="minorHAnsi" w:hAnsiTheme="minorHAnsi"/>
                <w:bCs/>
                <w:szCs w:val="22"/>
              </w:rPr>
            </w:pPr>
            <w:r w:rsidRPr="005A16B7">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F93F134" w14:textId="73AF6615" w:rsidR="004611FE" w:rsidRPr="005A16B7" w:rsidRDefault="004611FE" w:rsidP="00706852">
            <w:pPr>
              <w:numPr>
                <w:ilvl w:val="0"/>
                <w:numId w:val="46"/>
              </w:numPr>
              <w:spacing w:before="0" w:after="0"/>
              <w:jc w:val="both"/>
              <w:rPr>
                <w:rFonts w:asciiTheme="minorHAnsi" w:hAnsiTheme="minorHAnsi"/>
                <w:bCs/>
                <w:szCs w:val="22"/>
              </w:rPr>
            </w:pPr>
            <w:r w:rsidRPr="005A16B7">
              <w:rPr>
                <w:rFonts w:asciiTheme="minorHAnsi" w:hAnsiTheme="minorHAnsi"/>
                <w:bCs/>
                <w:szCs w:val="22"/>
              </w:rPr>
              <w:t>Tabelul centralizator asupra nr. cadastrale/ obiectivelor de investiție asupra cărora se intervine prin proiect, precum și suprafețele aferente (a se vedea modelul orien</w:t>
            </w:r>
            <w:r w:rsidR="00B255D3" w:rsidRPr="005A16B7">
              <w:rPr>
                <w:rFonts w:asciiTheme="minorHAnsi" w:hAnsiTheme="minorHAnsi"/>
                <w:bCs/>
                <w:szCs w:val="22"/>
              </w:rPr>
              <w:t>ta</w:t>
            </w:r>
            <w:r w:rsidRPr="005A16B7">
              <w:rPr>
                <w:rFonts w:asciiTheme="minorHAnsi" w:hAnsiTheme="minorHAnsi"/>
                <w:bCs/>
                <w:szCs w:val="22"/>
              </w:rPr>
              <w:t>tiv – Modelul I din prezentul Ghid);</w:t>
            </w:r>
          </w:p>
          <w:p w14:paraId="24E183EA" w14:textId="77777777" w:rsidR="00E81C8E" w:rsidRPr="005A16B7" w:rsidRDefault="00E81C8E" w:rsidP="00706852">
            <w:pPr>
              <w:spacing w:before="0" w:after="0"/>
              <w:ind w:left="1080"/>
              <w:jc w:val="both"/>
              <w:rPr>
                <w:rFonts w:asciiTheme="minorHAnsi" w:hAnsiTheme="minorHAnsi"/>
                <w:bCs/>
                <w:szCs w:val="22"/>
              </w:rPr>
            </w:pPr>
          </w:p>
          <w:p w14:paraId="6F47FEC0" w14:textId="77777777" w:rsidR="00E81C8E" w:rsidRPr="00EC531F" w:rsidRDefault="00E81C8E" w:rsidP="00706852">
            <w:pPr>
              <w:pStyle w:val="ListParagraph"/>
              <w:numPr>
                <w:ilvl w:val="0"/>
                <w:numId w:val="43"/>
              </w:numPr>
              <w:spacing w:after="0"/>
              <w:rPr>
                <w:rFonts w:asciiTheme="minorHAnsi" w:hAnsiTheme="minorHAnsi"/>
                <w:b/>
                <w:bCs/>
                <w:sz w:val="20"/>
              </w:rPr>
            </w:pPr>
            <w:r w:rsidRPr="00EC531F">
              <w:rPr>
                <w:rFonts w:asciiTheme="minorHAnsi" w:hAnsiTheme="minorHAnsi"/>
                <w:b/>
                <w:bCs/>
                <w:sz w:val="20"/>
              </w:rPr>
              <w:t>Dreptul de concesiune</w:t>
            </w:r>
          </w:p>
          <w:p w14:paraId="3805013D" w14:textId="77777777" w:rsidR="00E81C8E" w:rsidRPr="005A16B7" w:rsidRDefault="00E81C8E" w:rsidP="00706852">
            <w:pPr>
              <w:spacing w:before="0" w:after="0"/>
              <w:ind w:left="1080"/>
              <w:jc w:val="both"/>
              <w:rPr>
                <w:rFonts w:asciiTheme="minorHAnsi" w:hAnsiTheme="minorHAnsi"/>
                <w:bCs/>
                <w:szCs w:val="22"/>
              </w:rPr>
            </w:pPr>
          </w:p>
          <w:p w14:paraId="330D53CF" w14:textId="77777777" w:rsidR="00E81C8E" w:rsidRPr="005A16B7" w:rsidRDefault="00E81C8E" w:rsidP="00706852">
            <w:pPr>
              <w:numPr>
                <w:ilvl w:val="0"/>
                <w:numId w:val="46"/>
              </w:numPr>
              <w:spacing w:before="0" w:after="0"/>
              <w:jc w:val="both"/>
              <w:rPr>
                <w:rFonts w:asciiTheme="minorHAnsi" w:hAnsiTheme="minorHAnsi"/>
                <w:bCs/>
                <w:szCs w:val="22"/>
              </w:rPr>
            </w:pPr>
            <w:r w:rsidRPr="005A16B7">
              <w:rPr>
                <w:rFonts w:asciiTheme="minorHAnsi" w:hAnsiTheme="minorHAnsi"/>
                <w:bCs/>
                <w:szCs w:val="22"/>
              </w:rPr>
              <w:t>Contract de concesiune, conform prevederilor legale în vigoare. Menținerea acestui drept va acoperi inclusiv perioada de durabilitate a contractului de finanţare; și</w:t>
            </w:r>
          </w:p>
          <w:p w14:paraId="2154ED17" w14:textId="77777777" w:rsidR="00E81C8E" w:rsidRPr="005A16B7" w:rsidRDefault="00E81C8E" w:rsidP="00706852">
            <w:pPr>
              <w:numPr>
                <w:ilvl w:val="0"/>
                <w:numId w:val="46"/>
              </w:numPr>
              <w:spacing w:before="0" w:after="0"/>
              <w:jc w:val="both"/>
              <w:rPr>
                <w:rFonts w:asciiTheme="minorHAnsi" w:hAnsiTheme="minorHAnsi"/>
                <w:bCs/>
                <w:szCs w:val="22"/>
              </w:rPr>
            </w:pPr>
            <w:r w:rsidRPr="005A16B7">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2184A5F" w14:textId="77777777" w:rsidR="00E81C8E" w:rsidRPr="005A16B7" w:rsidRDefault="00E81C8E" w:rsidP="00706852">
            <w:pPr>
              <w:numPr>
                <w:ilvl w:val="0"/>
                <w:numId w:val="46"/>
              </w:numPr>
              <w:spacing w:before="0" w:after="0"/>
              <w:jc w:val="both"/>
              <w:rPr>
                <w:rFonts w:asciiTheme="minorHAnsi" w:hAnsiTheme="minorHAnsi"/>
                <w:bCs/>
                <w:szCs w:val="22"/>
              </w:rPr>
            </w:pPr>
            <w:r w:rsidRPr="005A16B7">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8E9EF23" w14:textId="4244F495" w:rsidR="00E81C8E" w:rsidRPr="005A16B7" w:rsidRDefault="00E81C8E" w:rsidP="00706852">
            <w:pPr>
              <w:numPr>
                <w:ilvl w:val="0"/>
                <w:numId w:val="46"/>
              </w:numPr>
              <w:spacing w:before="0" w:after="0"/>
              <w:jc w:val="both"/>
              <w:rPr>
                <w:rFonts w:asciiTheme="minorHAnsi" w:hAnsiTheme="minorHAnsi"/>
                <w:bCs/>
                <w:szCs w:val="22"/>
              </w:rPr>
            </w:pPr>
            <w:r w:rsidRPr="005A16B7">
              <w:rPr>
                <w:rFonts w:asciiTheme="minorHAnsi" w:hAnsiTheme="minorHAnsi"/>
                <w:bCs/>
                <w:szCs w:val="22"/>
              </w:rPr>
              <w:t>Tabelul centralizator asupra nr. cadastrale/ obiectivelor de investiție asupra cărora se intervine prin proiect, precum și suprafețele aferente (a se vedea modelul orien</w:t>
            </w:r>
            <w:r w:rsidR="004F0B50">
              <w:rPr>
                <w:rFonts w:asciiTheme="minorHAnsi" w:hAnsiTheme="minorHAnsi"/>
                <w:bCs/>
                <w:szCs w:val="22"/>
              </w:rPr>
              <w:t>ta</w:t>
            </w:r>
            <w:r w:rsidRPr="005A16B7">
              <w:rPr>
                <w:rFonts w:asciiTheme="minorHAnsi" w:hAnsiTheme="minorHAnsi"/>
                <w:bCs/>
                <w:szCs w:val="22"/>
              </w:rPr>
              <w:t>tiv – Modelul I din prezentul Ghid);</w:t>
            </w:r>
          </w:p>
          <w:p w14:paraId="64F4149B" w14:textId="4B04DDED" w:rsidR="009567B8" w:rsidRPr="005A16B7" w:rsidRDefault="009567B8" w:rsidP="00706852">
            <w:pPr>
              <w:spacing w:before="0" w:after="0"/>
              <w:jc w:val="both"/>
              <w:rPr>
                <w:rFonts w:asciiTheme="minorHAnsi" w:hAnsiTheme="minorHAnsi"/>
                <w:b/>
                <w:bCs/>
                <w:szCs w:val="22"/>
              </w:rPr>
            </w:pPr>
          </w:p>
        </w:tc>
        <w:tc>
          <w:tcPr>
            <w:tcW w:w="476" w:type="dxa"/>
            <w:tcBorders>
              <w:bottom w:val="single" w:sz="4" w:space="0" w:color="auto"/>
            </w:tcBorders>
          </w:tcPr>
          <w:p w14:paraId="02C75E98" w14:textId="77777777" w:rsidR="00EA6FC9" w:rsidRPr="005A16B7" w:rsidRDefault="00EA6FC9" w:rsidP="00706852">
            <w:pPr>
              <w:spacing w:before="0" w:after="0"/>
              <w:jc w:val="center"/>
              <w:rPr>
                <w:rFonts w:asciiTheme="minorHAnsi" w:hAnsiTheme="minorHAnsi"/>
              </w:rPr>
            </w:pPr>
          </w:p>
        </w:tc>
        <w:tc>
          <w:tcPr>
            <w:tcW w:w="488" w:type="dxa"/>
            <w:tcBorders>
              <w:bottom w:val="single" w:sz="4" w:space="0" w:color="auto"/>
            </w:tcBorders>
          </w:tcPr>
          <w:p w14:paraId="3584B05B" w14:textId="77777777" w:rsidR="00EA6FC9" w:rsidRPr="005A16B7" w:rsidRDefault="00EA6FC9" w:rsidP="00706852">
            <w:pPr>
              <w:spacing w:before="0" w:after="0"/>
              <w:rPr>
                <w:rFonts w:asciiTheme="minorHAnsi" w:hAnsiTheme="minorHAnsi"/>
              </w:rPr>
            </w:pPr>
          </w:p>
        </w:tc>
        <w:tc>
          <w:tcPr>
            <w:tcW w:w="715" w:type="dxa"/>
            <w:tcBorders>
              <w:bottom w:val="single" w:sz="4" w:space="0" w:color="auto"/>
            </w:tcBorders>
          </w:tcPr>
          <w:p w14:paraId="3E6E634F" w14:textId="77777777" w:rsidR="00EA6FC9" w:rsidRPr="005A16B7" w:rsidRDefault="00EA6FC9" w:rsidP="00706852">
            <w:pPr>
              <w:spacing w:before="0" w:after="0"/>
              <w:rPr>
                <w:rFonts w:asciiTheme="minorHAnsi" w:hAnsiTheme="minorHAnsi"/>
              </w:rPr>
            </w:pPr>
          </w:p>
        </w:tc>
        <w:tc>
          <w:tcPr>
            <w:tcW w:w="738" w:type="dxa"/>
            <w:tcBorders>
              <w:bottom w:val="single" w:sz="4" w:space="0" w:color="auto"/>
            </w:tcBorders>
          </w:tcPr>
          <w:p w14:paraId="2BE4ACC9" w14:textId="77777777" w:rsidR="00EA6FC9" w:rsidRPr="005A16B7" w:rsidRDefault="00EA6FC9" w:rsidP="00706852">
            <w:pPr>
              <w:spacing w:before="0" w:after="0"/>
              <w:rPr>
                <w:rFonts w:asciiTheme="minorHAnsi" w:hAnsiTheme="minorHAnsi"/>
              </w:rPr>
            </w:pPr>
          </w:p>
        </w:tc>
        <w:tc>
          <w:tcPr>
            <w:tcW w:w="538" w:type="dxa"/>
            <w:tcBorders>
              <w:bottom w:val="single" w:sz="4" w:space="0" w:color="auto"/>
            </w:tcBorders>
          </w:tcPr>
          <w:p w14:paraId="7EC561C0" w14:textId="77777777" w:rsidR="00EA6FC9" w:rsidRPr="005A16B7" w:rsidRDefault="00EA6FC9" w:rsidP="00706852">
            <w:pPr>
              <w:spacing w:before="0" w:after="0"/>
              <w:rPr>
                <w:rFonts w:asciiTheme="minorHAnsi" w:hAnsiTheme="minorHAnsi"/>
              </w:rPr>
            </w:pPr>
          </w:p>
        </w:tc>
        <w:tc>
          <w:tcPr>
            <w:tcW w:w="596" w:type="dxa"/>
            <w:tcBorders>
              <w:bottom w:val="single" w:sz="4" w:space="0" w:color="auto"/>
            </w:tcBorders>
          </w:tcPr>
          <w:p w14:paraId="7543EE92" w14:textId="77777777" w:rsidR="00EA6FC9" w:rsidRPr="005A16B7" w:rsidRDefault="00EA6FC9" w:rsidP="00706852">
            <w:pPr>
              <w:spacing w:before="0" w:after="0"/>
              <w:rPr>
                <w:rFonts w:asciiTheme="minorHAnsi" w:hAnsiTheme="minorHAnsi"/>
              </w:rPr>
            </w:pPr>
          </w:p>
        </w:tc>
        <w:tc>
          <w:tcPr>
            <w:tcW w:w="538" w:type="dxa"/>
            <w:tcBorders>
              <w:bottom w:val="single" w:sz="4" w:space="0" w:color="auto"/>
            </w:tcBorders>
          </w:tcPr>
          <w:p w14:paraId="4A243F90" w14:textId="77777777" w:rsidR="00EA6FC9" w:rsidRPr="005A16B7" w:rsidRDefault="00EA6FC9" w:rsidP="00706852">
            <w:pPr>
              <w:spacing w:before="0" w:after="0"/>
              <w:rPr>
                <w:rFonts w:asciiTheme="minorHAnsi" w:hAnsiTheme="minorHAnsi"/>
              </w:rPr>
            </w:pPr>
          </w:p>
        </w:tc>
        <w:tc>
          <w:tcPr>
            <w:tcW w:w="850" w:type="dxa"/>
            <w:tcBorders>
              <w:bottom w:val="single" w:sz="4" w:space="0" w:color="auto"/>
            </w:tcBorders>
          </w:tcPr>
          <w:p w14:paraId="6BA76023" w14:textId="77777777" w:rsidR="00EA6FC9" w:rsidRPr="005A16B7" w:rsidRDefault="00EA6FC9" w:rsidP="00706852">
            <w:pPr>
              <w:spacing w:before="0" w:after="0"/>
              <w:rPr>
                <w:rFonts w:asciiTheme="minorHAnsi" w:hAnsiTheme="minorHAnsi"/>
              </w:rPr>
            </w:pPr>
          </w:p>
        </w:tc>
      </w:tr>
      <w:tr w:rsidR="009567B8" w:rsidRPr="005A16B7" w14:paraId="552CF7AE" w14:textId="77777777" w:rsidTr="00706852">
        <w:trPr>
          <w:cantSplit/>
          <w:trHeight w:val="20"/>
          <w:tblHeader/>
        </w:trPr>
        <w:tc>
          <w:tcPr>
            <w:tcW w:w="10257" w:type="dxa"/>
            <w:gridSpan w:val="3"/>
            <w:tcBorders>
              <w:bottom w:val="single" w:sz="4" w:space="0" w:color="auto"/>
            </w:tcBorders>
          </w:tcPr>
          <w:p w14:paraId="3B4F4344" w14:textId="20040C15" w:rsidR="009567B8" w:rsidRPr="005A16B7" w:rsidRDefault="009567B8" w:rsidP="00706852">
            <w:pPr>
              <w:spacing w:before="0" w:after="0"/>
              <w:jc w:val="both"/>
              <w:rPr>
                <w:rFonts w:asciiTheme="minorHAnsi" w:hAnsiTheme="minorHAnsi"/>
                <w:bCs/>
                <w:szCs w:val="22"/>
              </w:rPr>
            </w:pPr>
            <w:r w:rsidRPr="005A16B7">
              <w:rPr>
                <w:rFonts w:asciiTheme="minorHAnsi" w:hAnsiTheme="minorHAnsi"/>
                <w:bCs/>
                <w:szCs w:val="22"/>
              </w:rPr>
              <w:t xml:space="preserve"> Hotărârea/decizia/ordinul solicitantului/hotărârile partenerilor, după caz, de aprobare a documentaţiei tehnico-economice (faza PT/contract de achiziţie publică) şi a indicatorilor tehnico-economici</w:t>
            </w:r>
          </w:p>
        </w:tc>
        <w:tc>
          <w:tcPr>
            <w:tcW w:w="476" w:type="dxa"/>
            <w:tcBorders>
              <w:bottom w:val="single" w:sz="4" w:space="0" w:color="auto"/>
            </w:tcBorders>
          </w:tcPr>
          <w:p w14:paraId="6AD44930" w14:textId="77777777" w:rsidR="009567B8" w:rsidRPr="005A16B7" w:rsidRDefault="009567B8" w:rsidP="00706852">
            <w:pPr>
              <w:spacing w:before="0" w:after="0"/>
              <w:jc w:val="center"/>
              <w:rPr>
                <w:rFonts w:asciiTheme="minorHAnsi" w:hAnsiTheme="minorHAnsi"/>
              </w:rPr>
            </w:pPr>
          </w:p>
        </w:tc>
        <w:tc>
          <w:tcPr>
            <w:tcW w:w="488" w:type="dxa"/>
            <w:tcBorders>
              <w:bottom w:val="single" w:sz="4" w:space="0" w:color="auto"/>
            </w:tcBorders>
          </w:tcPr>
          <w:p w14:paraId="6D08AD32" w14:textId="77777777" w:rsidR="009567B8" w:rsidRPr="005A16B7" w:rsidRDefault="009567B8" w:rsidP="00706852">
            <w:pPr>
              <w:spacing w:before="0" w:after="0"/>
              <w:rPr>
                <w:rFonts w:asciiTheme="minorHAnsi" w:hAnsiTheme="minorHAnsi"/>
              </w:rPr>
            </w:pPr>
          </w:p>
        </w:tc>
        <w:tc>
          <w:tcPr>
            <w:tcW w:w="715" w:type="dxa"/>
            <w:tcBorders>
              <w:bottom w:val="single" w:sz="4" w:space="0" w:color="auto"/>
            </w:tcBorders>
          </w:tcPr>
          <w:p w14:paraId="00E953A0" w14:textId="77777777" w:rsidR="009567B8" w:rsidRPr="005A16B7" w:rsidRDefault="009567B8" w:rsidP="00706852">
            <w:pPr>
              <w:spacing w:before="0" w:after="0"/>
              <w:rPr>
                <w:rFonts w:asciiTheme="minorHAnsi" w:hAnsiTheme="minorHAnsi"/>
              </w:rPr>
            </w:pPr>
          </w:p>
        </w:tc>
        <w:tc>
          <w:tcPr>
            <w:tcW w:w="738" w:type="dxa"/>
            <w:tcBorders>
              <w:bottom w:val="single" w:sz="4" w:space="0" w:color="auto"/>
            </w:tcBorders>
          </w:tcPr>
          <w:p w14:paraId="1239C95D"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4DEEBD04" w14:textId="77777777" w:rsidR="009567B8" w:rsidRPr="005A16B7" w:rsidRDefault="009567B8" w:rsidP="00706852">
            <w:pPr>
              <w:spacing w:before="0" w:after="0"/>
              <w:rPr>
                <w:rFonts w:asciiTheme="minorHAnsi" w:hAnsiTheme="minorHAnsi"/>
              </w:rPr>
            </w:pPr>
          </w:p>
        </w:tc>
        <w:tc>
          <w:tcPr>
            <w:tcW w:w="596" w:type="dxa"/>
            <w:tcBorders>
              <w:bottom w:val="single" w:sz="4" w:space="0" w:color="auto"/>
            </w:tcBorders>
          </w:tcPr>
          <w:p w14:paraId="5AD62BB0"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6556F061" w14:textId="77777777" w:rsidR="009567B8" w:rsidRPr="005A16B7" w:rsidRDefault="009567B8" w:rsidP="00706852">
            <w:pPr>
              <w:spacing w:before="0" w:after="0"/>
              <w:rPr>
                <w:rFonts w:asciiTheme="minorHAnsi" w:hAnsiTheme="minorHAnsi"/>
              </w:rPr>
            </w:pPr>
          </w:p>
        </w:tc>
        <w:tc>
          <w:tcPr>
            <w:tcW w:w="850" w:type="dxa"/>
            <w:tcBorders>
              <w:bottom w:val="single" w:sz="4" w:space="0" w:color="auto"/>
            </w:tcBorders>
          </w:tcPr>
          <w:p w14:paraId="5350933A" w14:textId="77777777" w:rsidR="009567B8" w:rsidRPr="005A16B7" w:rsidRDefault="009567B8" w:rsidP="00706852">
            <w:pPr>
              <w:spacing w:before="0" w:after="0"/>
              <w:rPr>
                <w:rFonts w:asciiTheme="minorHAnsi" w:hAnsiTheme="minorHAnsi"/>
              </w:rPr>
            </w:pPr>
          </w:p>
        </w:tc>
      </w:tr>
      <w:tr w:rsidR="009567B8" w:rsidRPr="005A16B7" w14:paraId="485A0A44" w14:textId="77777777" w:rsidTr="00706852">
        <w:trPr>
          <w:cantSplit/>
          <w:trHeight w:val="20"/>
          <w:tblHeader/>
        </w:trPr>
        <w:tc>
          <w:tcPr>
            <w:tcW w:w="10257" w:type="dxa"/>
            <w:gridSpan w:val="3"/>
            <w:tcBorders>
              <w:bottom w:val="single" w:sz="4" w:space="0" w:color="auto"/>
            </w:tcBorders>
          </w:tcPr>
          <w:p w14:paraId="1932CEAA" w14:textId="5650321B" w:rsidR="009567B8" w:rsidRPr="005A16B7" w:rsidRDefault="009567B8" w:rsidP="00706852">
            <w:pPr>
              <w:spacing w:before="0" w:after="0"/>
              <w:jc w:val="both"/>
              <w:rPr>
                <w:rFonts w:asciiTheme="minorHAnsi" w:hAnsiTheme="minorHAnsi"/>
                <w:bCs/>
                <w:szCs w:val="22"/>
              </w:rPr>
            </w:pPr>
            <w:r w:rsidRPr="005A16B7">
              <w:rPr>
                <w:rFonts w:asciiTheme="minorHAnsi" w:hAnsiTheme="minorHAnsi"/>
                <w:bCs/>
                <w:szCs w:val="22"/>
              </w:rPr>
              <w:t>Hotărârea/decizia/ordinul de aprobare a proiectului și/sau acordului de parteneriat – Model F  (dacă este cazul)</w:t>
            </w:r>
          </w:p>
        </w:tc>
        <w:tc>
          <w:tcPr>
            <w:tcW w:w="476" w:type="dxa"/>
            <w:tcBorders>
              <w:bottom w:val="single" w:sz="4" w:space="0" w:color="auto"/>
            </w:tcBorders>
          </w:tcPr>
          <w:p w14:paraId="4D2F1F7C" w14:textId="77777777" w:rsidR="009567B8" w:rsidRPr="005A16B7" w:rsidRDefault="009567B8" w:rsidP="00706852">
            <w:pPr>
              <w:spacing w:before="0" w:after="0"/>
              <w:jc w:val="center"/>
              <w:rPr>
                <w:rFonts w:asciiTheme="minorHAnsi" w:hAnsiTheme="minorHAnsi"/>
              </w:rPr>
            </w:pPr>
          </w:p>
        </w:tc>
        <w:tc>
          <w:tcPr>
            <w:tcW w:w="488" w:type="dxa"/>
            <w:tcBorders>
              <w:bottom w:val="single" w:sz="4" w:space="0" w:color="auto"/>
            </w:tcBorders>
          </w:tcPr>
          <w:p w14:paraId="23D7ACB8" w14:textId="77777777" w:rsidR="009567B8" w:rsidRPr="005A16B7" w:rsidRDefault="009567B8" w:rsidP="00706852">
            <w:pPr>
              <w:spacing w:before="0" w:after="0"/>
              <w:rPr>
                <w:rFonts w:asciiTheme="minorHAnsi" w:hAnsiTheme="minorHAnsi"/>
              </w:rPr>
            </w:pPr>
          </w:p>
        </w:tc>
        <w:tc>
          <w:tcPr>
            <w:tcW w:w="715" w:type="dxa"/>
            <w:tcBorders>
              <w:bottom w:val="single" w:sz="4" w:space="0" w:color="auto"/>
            </w:tcBorders>
          </w:tcPr>
          <w:p w14:paraId="2409CC10" w14:textId="77777777" w:rsidR="009567B8" w:rsidRPr="005A16B7" w:rsidRDefault="009567B8" w:rsidP="00706852">
            <w:pPr>
              <w:spacing w:before="0" w:after="0"/>
              <w:rPr>
                <w:rFonts w:asciiTheme="minorHAnsi" w:hAnsiTheme="minorHAnsi"/>
              </w:rPr>
            </w:pPr>
          </w:p>
        </w:tc>
        <w:tc>
          <w:tcPr>
            <w:tcW w:w="738" w:type="dxa"/>
            <w:tcBorders>
              <w:bottom w:val="single" w:sz="4" w:space="0" w:color="auto"/>
            </w:tcBorders>
          </w:tcPr>
          <w:p w14:paraId="26E644A7"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6AE46F0A" w14:textId="77777777" w:rsidR="009567B8" w:rsidRPr="005A16B7" w:rsidRDefault="009567B8" w:rsidP="00706852">
            <w:pPr>
              <w:spacing w:before="0" w:after="0"/>
              <w:rPr>
                <w:rFonts w:asciiTheme="minorHAnsi" w:hAnsiTheme="minorHAnsi"/>
              </w:rPr>
            </w:pPr>
          </w:p>
        </w:tc>
        <w:tc>
          <w:tcPr>
            <w:tcW w:w="596" w:type="dxa"/>
            <w:tcBorders>
              <w:bottom w:val="single" w:sz="4" w:space="0" w:color="auto"/>
            </w:tcBorders>
          </w:tcPr>
          <w:p w14:paraId="5884D18F"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7A684FC2" w14:textId="77777777" w:rsidR="009567B8" w:rsidRPr="005A16B7" w:rsidRDefault="009567B8" w:rsidP="00706852">
            <w:pPr>
              <w:spacing w:before="0" w:after="0"/>
              <w:rPr>
                <w:rFonts w:asciiTheme="minorHAnsi" w:hAnsiTheme="minorHAnsi"/>
              </w:rPr>
            </w:pPr>
          </w:p>
        </w:tc>
        <w:tc>
          <w:tcPr>
            <w:tcW w:w="850" w:type="dxa"/>
            <w:tcBorders>
              <w:bottom w:val="single" w:sz="4" w:space="0" w:color="auto"/>
            </w:tcBorders>
          </w:tcPr>
          <w:p w14:paraId="0EC8CC80" w14:textId="77777777" w:rsidR="009567B8" w:rsidRPr="005A16B7" w:rsidRDefault="009567B8" w:rsidP="00706852">
            <w:pPr>
              <w:spacing w:before="0" w:after="0"/>
              <w:rPr>
                <w:rFonts w:asciiTheme="minorHAnsi" w:hAnsiTheme="minorHAnsi"/>
              </w:rPr>
            </w:pPr>
          </w:p>
        </w:tc>
      </w:tr>
      <w:tr w:rsidR="009567B8" w:rsidRPr="005A16B7" w14:paraId="0120BA8A" w14:textId="77777777" w:rsidTr="00706852">
        <w:trPr>
          <w:cantSplit/>
          <w:trHeight w:val="20"/>
          <w:tblHeader/>
        </w:trPr>
        <w:tc>
          <w:tcPr>
            <w:tcW w:w="10257" w:type="dxa"/>
            <w:gridSpan w:val="3"/>
            <w:tcBorders>
              <w:bottom w:val="single" w:sz="4" w:space="0" w:color="auto"/>
            </w:tcBorders>
          </w:tcPr>
          <w:p w14:paraId="3517BFFE" w14:textId="5D9F23A7" w:rsidR="009567B8" w:rsidRPr="005A16B7" w:rsidRDefault="009567B8" w:rsidP="00706852">
            <w:pPr>
              <w:spacing w:before="0" w:after="0"/>
              <w:jc w:val="both"/>
              <w:rPr>
                <w:rFonts w:asciiTheme="minorHAnsi" w:hAnsiTheme="minorHAnsi"/>
                <w:bCs/>
                <w:szCs w:val="22"/>
              </w:rPr>
            </w:pPr>
            <w:r w:rsidRPr="005A16B7">
              <w:rPr>
                <w:rFonts w:asciiTheme="minorHAnsi" w:hAnsiTheme="minorHAnsi"/>
                <w:bCs/>
                <w:szCs w:val="22"/>
              </w:rPr>
              <w:lastRenderedPageBreak/>
              <w:t xml:space="preserve"> 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bottom w:val="single" w:sz="4" w:space="0" w:color="auto"/>
            </w:tcBorders>
          </w:tcPr>
          <w:p w14:paraId="6B2D531B" w14:textId="77777777" w:rsidR="009567B8" w:rsidRPr="005A16B7" w:rsidRDefault="009567B8" w:rsidP="00706852">
            <w:pPr>
              <w:spacing w:before="0" w:after="0"/>
              <w:jc w:val="center"/>
              <w:rPr>
                <w:rFonts w:asciiTheme="minorHAnsi" w:hAnsiTheme="minorHAnsi"/>
              </w:rPr>
            </w:pPr>
          </w:p>
        </w:tc>
        <w:tc>
          <w:tcPr>
            <w:tcW w:w="488" w:type="dxa"/>
            <w:tcBorders>
              <w:bottom w:val="single" w:sz="4" w:space="0" w:color="auto"/>
            </w:tcBorders>
          </w:tcPr>
          <w:p w14:paraId="44DA18DC" w14:textId="77777777" w:rsidR="009567B8" w:rsidRPr="005A16B7" w:rsidRDefault="009567B8" w:rsidP="00706852">
            <w:pPr>
              <w:spacing w:before="0" w:after="0"/>
              <w:rPr>
                <w:rFonts w:asciiTheme="minorHAnsi" w:hAnsiTheme="minorHAnsi"/>
              </w:rPr>
            </w:pPr>
          </w:p>
        </w:tc>
        <w:tc>
          <w:tcPr>
            <w:tcW w:w="715" w:type="dxa"/>
            <w:tcBorders>
              <w:bottom w:val="single" w:sz="4" w:space="0" w:color="auto"/>
            </w:tcBorders>
          </w:tcPr>
          <w:p w14:paraId="7DF8990B" w14:textId="77777777" w:rsidR="009567B8" w:rsidRPr="005A16B7" w:rsidRDefault="009567B8" w:rsidP="00706852">
            <w:pPr>
              <w:spacing w:before="0" w:after="0"/>
              <w:rPr>
                <w:rFonts w:asciiTheme="minorHAnsi" w:hAnsiTheme="minorHAnsi"/>
              </w:rPr>
            </w:pPr>
          </w:p>
        </w:tc>
        <w:tc>
          <w:tcPr>
            <w:tcW w:w="738" w:type="dxa"/>
            <w:tcBorders>
              <w:bottom w:val="single" w:sz="4" w:space="0" w:color="auto"/>
            </w:tcBorders>
          </w:tcPr>
          <w:p w14:paraId="45143521"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33470FD3" w14:textId="77777777" w:rsidR="009567B8" w:rsidRPr="005A16B7" w:rsidRDefault="009567B8" w:rsidP="00706852">
            <w:pPr>
              <w:spacing w:before="0" w:after="0"/>
              <w:rPr>
                <w:rFonts w:asciiTheme="minorHAnsi" w:hAnsiTheme="minorHAnsi"/>
              </w:rPr>
            </w:pPr>
          </w:p>
        </w:tc>
        <w:tc>
          <w:tcPr>
            <w:tcW w:w="596" w:type="dxa"/>
            <w:tcBorders>
              <w:bottom w:val="single" w:sz="4" w:space="0" w:color="auto"/>
            </w:tcBorders>
          </w:tcPr>
          <w:p w14:paraId="4836ED84"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7E42AEF3" w14:textId="77777777" w:rsidR="009567B8" w:rsidRPr="005A16B7" w:rsidRDefault="009567B8" w:rsidP="00706852">
            <w:pPr>
              <w:spacing w:before="0" w:after="0"/>
              <w:rPr>
                <w:rFonts w:asciiTheme="minorHAnsi" w:hAnsiTheme="minorHAnsi"/>
              </w:rPr>
            </w:pPr>
          </w:p>
        </w:tc>
        <w:tc>
          <w:tcPr>
            <w:tcW w:w="850" w:type="dxa"/>
            <w:tcBorders>
              <w:bottom w:val="single" w:sz="4" w:space="0" w:color="auto"/>
            </w:tcBorders>
          </w:tcPr>
          <w:p w14:paraId="5F3EA3DA" w14:textId="77777777" w:rsidR="009567B8" w:rsidRPr="005A16B7" w:rsidRDefault="009567B8" w:rsidP="00706852">
            <w:pPr>
              <w:spacing w:before="0" w:after="0"/>
              <w:rPr>
                <w:rFonts w:asciiTheme="minorHAnsi" w:hAnsiTheme="minorHAnsi"/>
              </w:rPr>
            </w:pPr>
          </w:p>
        </w:tc>
      </w:tr>
      <w:tr w:rsidR="009567B8" w:rsidRPr="005A16B7" w14:paraId="118767D6" w14:textId="77777777" w:rsidTr="00706852">
        <w:trPr>
          <w:cantSplit/>
          <w:trHeight w:val="20"/>
          <w:tblHeader/>
        </w:trPr>
        <w:tc>
          <w:tcPr>
            <w:tcW w:w="10257" w:type="dxa"/>
            <w:gridSpan w:val="3"/>
            <w:tcBorders>
              <w:bottom w:val="single" w:sz="4" w:space="0" w:color="auto"/>
            </w:tcBorders>
          </w:tcPr>
          <w:p w14:paraId="02D96DBA" w14:textId="3D27A272" w:rsidR="009567B8" w:rsidRPr="005A16B7" w:rsidRDefault="009567B8" w:rsidP="00706852">
            <w:pPr>
              <w:spacing w:before="0" w:after="0"/>
              <w:jc w:val="both"/>
              <w:rPr>
                <w:rFonts w:asciiTheme="minorHAnsi" w:hAnsiTheme="minorHAnsi"/>
                <w:bCs/>
                <w:szCs w:val="22"/>
              </w:rPr>
            </w:pPr>
            <w:r w:rsidRPr="005A16B7">
              <w:rPr>
                <w:rFonts w:asciiTheme="minorHAnsi" w:hAnsiTheme="minorHAnsi"/>
                <w:bCs/>
                <w:szCs w:val="22"/>
              </w:rPr>
              <w:t xml:space="preserve"> 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Borders>
              <w:bottom w:val="single" w:sz="4" w:space="0" w:color="auto"/>
            </w:tcBorders>
          </w:tcPr>
          <w:p w14:paraId="6A531F3B" w14:textId="77777777" w:rsidR="009567B8" w:rsidRPr="005A16B7" w:rsidRDefault="009567B8" w:rsidP="00706852">
            <w:pPr>
              <w:spacing w:before="0" w:after="0"/>
              <w:jc w:val="center"/>
              <w:rPr>
                <w:rFonts w:asciiTheme="minorHAnsi" w:hAnsiTheme="minorHAnsi"/>
              </w:rPr>
            </w:pPr>
          </w:p>
        </w:tc>
        <w:tc>
          <w:tcPr>
            <w:tcW w:w="488" w:type="dxa"/>
            <w:tcBorders>
              <w:bottom w:val="single" w:sz="4" w:space="0" w:color="auto"/>
            </w:tcBorders>
          </w:tcPr>
          <w:p w14:paraId="11E21027" w14:textId="77777777" w:rsidR="009567B8" w:rsidRPr="005A16B7" w:rsidRDefault="009567B8" w:rsidP="00706852">
            <w:pPr>
              <w:spacing w:before="0" w:after="0"/>
              <w:rPr>
                <w:rFonts w:asciiTheme="minorHAnsi" w:hAnsiTheme="minorHAnsi"/>
              </w:rPr>
            </w:pPr>
          </w:p>
        </w:tc>
        <w:tc>
          <w:tcPr>
            <w:tcW w:w="715" w:type="dxa"/>
            <w:tcBorders>
              <w:bottom w:val="single" w:sz="4" w:space="0" w:color="auto"/>
            </w:tcBorders>
          </w:tcPr>
          <w:p w14:paraId="289259FF" w14:textId="77777777" w:rsidR="009567B8" w:rsidRPr="005A16B7" w:rsidRDefault="009567B8" w:rsidP="00706852">
            <w:pPr>
              <w:spacing w:before="0" w:after="0"/>
              <w:rPr>
                <w:rFonts w:asciiTheme="minorHAnsi" w:hAnsiTheme="minorHAnsi"/>
              </w:rPr>
            </w:pPr>
          </w:p>
        </w:tc>
        <w:tc>
          <w:tcPr>
            <w:tcW w:w="738" w:type="dxa"/>
            <w:tcBorders>
              <w:bottom w:val="single" w:sz="4" w:space="0" w:color="auto"/>
            </w:tcBorders>
          </w:tcPr>
          <w:p w14:paraId="11935D76"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5D7538D4" w14:textId="77777777" w:rsidR="009567B8" w:rsidRPr="005A16B7" w:rsidRDefault="009567B8" w:rsidP="00706852">
            <w:pPr>
              <w:spacing w:before="0" w:after="0"/>
              <w:rPr>
                <w:rFonts w:asciiTheme="minorHAnsi" w:hAnsiTheme="minorHAnsi"/>
              </w:rPr>
            </w:pPr>
          </w:p>
        </w:tc>
        <w:tc>
          <w:tcPr>
            <w:tcW w:w="596" w:type="dxa"/>
            <w:tcBorders>
              <w:bottom w:val="single" w:sz="4" w:space="0" w:color="auto"/>
            </w:tcBorders>
          </w:tcPr>
          <w:p w14:paraId="7512095C"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4FFE0149" w14:textId="77777777" w:rsidR="009567B8" w:rsidRPr="005A16B7" w:rsidRDefault="009567B8" w:rsidP="00706852">
            <w:pPr>
              <w:spacing w:before="0" w:after="0"/>
              <w:rPr>
                <w:rFonts w:asciiTheme="minorHAnsi" w:hAnsiTheme="minorHAnsi"/>
              </w:rPr>
            </w:pPr>
          </w:p>
        </w:tc>
        <w:tc>
          <w:tcPr>
            <w:tcW w:w="850" w:type="dxa"/>
            <w:tcBorders>
              <w:bottom w:val="single" w:sz="4" w:space="0" w:color="auto"/>
            </w:tcBorders>
          </w:tcPr>
          <w:p w14:paraId="5E8438E4" w14:textId="77777777" w:rsidR="009567B8" w:rsidRPr="005A16B7" w:rsidRDefault="009567B8" w:rsidP="00706852">
            <w:pPr>
              <w:spacing w:before="0" w:after="0"/>
              <w:rPr>
                <w:rFonts w:asciiTheme="minorHAnsi" w:hAnsiTheme="minorHAnsi"/>
              </w:rPr>
            </w:pPr>
          </w:p>
        </w:tc>
      </w:tr>
      <w:tr w:rsidR="009567B8" w:rsidRPr="005A16B7" w14:paraId="1CCB7D56" w14:textId="77777777" w:rsidTr="00706852">
        <w:trPr>
          <w:cantSplit/>
          <w:trHeight w:val="20"/>
          <w:tblHeader/>
        </w:trPr>
        <w:tc>
          <w:tcPr>
            <w:tcW w:w="10257" w:type="dxa"/>
            <w:gridSpan w:val="3"/>
            <w:tcBorders>
              <w:bottom w:val="single" w:sz="4" w:space="0" w:color="auto"/>
            </w:tcBorders>
          </w:tcPr>
          <w:p w14:paraId="22ECCD2A" w14:textId="348FD505" w:rsidR="009567B8" w:rsidRPr="005A16B7" w:rsidRDefault="006C4611" w:rsidP="00706852">
            <w:pPr>
              <w:spacing w:before="0" w:after="0"/>
              <w:jc w:val="both"/>
              <w:rPr>
                <w:rFonts w:asciiTheme="minorHAnsi" w:hAnsiTheme="minorHAnsi"/>
                <w:bCs/>
                <w:szCs w:val="22"/>
              </w:rPr>
            </w:pPr>
            <w:r w:rsidRPr="005A16B7">
              <w:rPr>
                <w:rFonts w:asciiTheme="minorHAnsi" w:hAnsiTheme="minorHAnsi"/>
                <w:bCs/>
                <w:szCs w:val="22"/>
              </w:rPr>
              <w:t xml:space="preserve"> Certificat de atestare fiscală, referitoare la obligațiile de plată la bugetul local din care să reiasă că solicitantul și-a achitat obligațiile de plată nete la bugetul local)</w:t>
            </w:r>
          </w:p>
        </w:tc>
        <w:tc>
          <w:tcPr>
            <w:tcW w:w="476" w:type="dxa"/>
            <w:tcBorders>
              <w:bottom w:val="single" w:sz="4" w:space="0" w:color="auto"/>
            </w:tcBorders>
          </w:tcPr>
          <w:p w14:paraId="7187836B" w14:textId="77777777" w:rsidR="009567B8" w:rsidRPr="005A16B7" w:rsidRDefault="009567B8" w:rsidP="00706852">
            <w:pPr>
              <w:spacing w:before="0" w:after="0"/>
              <w:jc w:val="center"/>
              <w:rPr>
                <w:rFonts w:asciiTheme="minorHAnsi" w:hAnsiTheme="minorHAnsi"/>
              </w:rPr>
            </w:pPr>
          </w:p>
        </w:tc>
        <w:tc>
          <w:tcPr>
            <w:tcW w:w="488" w:type="dxa"/>
            <w:tcBorders>
              <w:bottom w:val="single" w:sz="4" w:space="0" w:color="auto"/>
            </w:tcBorders>
          </w:tcPr>
          <w:p w14:paraId="76C9A4CA" w14:textId="77777777" w:rsidR="009567B8" w:rsidRPr="005A16B7" w:rsidRDefault="009567B8" w:rsidP="00706852">
            <w:pPr>
              <w:spacing w:before="0" w:after="0"/>
              <w:rPr>
                <w:rFonts w:asciiTheme="minorHAnsi" w:hAnsiTheme="minorHAnsi"/>
              </w:rPr>
            </w:pPr>
          </w:p>
        </w:tc>
        <w:tc>
          <w:tcPr>
            <w:tcW w:w="715" w:type="dxa"/>
            <w:tcBorders>
              <w:bottom w:val="single" w:sz="4" w:space="0" w:color="auto"/>
            </w:tcBorders>
          </w:tcPr>
          <w:p w14:paraId="30C3E294" w14:textId="77777777" w:rsidR="009567B8" w:rsidRPr="005A16B7" w:rsidRDefault="009567B8" w:rsidP="00706852">
            <w:pPr>
              <w:spacing w:before="0" w:after="0"/>
              <w:rPr>
                <w:rFonts w:asciiTheme="minorHAnsi" w:hAnsiTheme="minorHAnsi"/>
              </w:rPr>
            </w:pPr>
          </w:p>
        </w:tc>
        <w:tc>
          <w:tcPr>
            <w:tcW w:w="738" w:type="dxa"/>
            <w:tcBorders>
              <w:bottom w:val="single" w:sz="4" w:space="0" w:color="auto"/>
            </w:tcBorders>
          </w:tcPr>
          <w:p w14:paraId="65D811B8"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2D2CA466" w14:textId="77777777" w:rsidR="009567B8" w:rsidRPr="005A16B7" w:rsidRDefault="009567B8" w:rsidP="00706852">
            <w:pPr>
              <w:spacing w:before="0" w:after="0"/>
              <w:rPr>
                <w:rFonts w:asciiTheme="minorHAnsi" w:hAnsiTheme="minorHAnsi"/>
              </w:rPr>
            </w:pPr>
          </w:p>
        </w:tc>
        <w:tc>
          <w:tcPr>
            <w:tcW w:w="596" w:type="dxa"/>
            <w:tcBorders>
              <w:bottom w:val="single" w:sz="4" w:space="0" w:color="auto"/>
            </w:tcBorders>
          </w:tcPr>
          <w:p w14:paraId="24ABADC1" w14:textId="77777777" w:rsidR="009567B8" w:rsidRPr="005A16B7" w:rsidRDefault="009567B8" w:rsidP="00706852">
            <w:pPr>
              <w:spacing w:before="0" w:after="0"/>
              <w:rPr>
                <w:rFonts w:asciiTheme="minorHAnsi" w:hAnsiTheme="minorHAnsi"/>
              </w:rPr>
            </w:pPr>
          </w:p>
        </w:tc>
        <w:tc>
          <w:tcPr>
            <w:tcW w:w="538" w:type="dxa"/>
            <w:tcBorders>
              <w:bottom w:val="single" w:sz="4" w:space="0" w:color="auto"/>
            </w:tcBorders>
          </w:tcPr>
          <w:p w14:paraId="693590A4" w14:textId="77777777" w:rsidR="009567B8" w:rsidRPr="005A16B7" w:rsidRDefault="009567B8" w:rsidP="00706852">
            <w:pPr>
              <w:spacing w:before="0" w:after="0"/>
              <w:rPr>
                <w:rFonts w:asciiTheme="minorHAnsi" w:hAnsiTheme="minorHAnsi"/>
              </w:rPr>
            </w:pPr>
          </w:p>
        </w:tc>
        <w:tc>
          <w:tcPr>
            <w:tcW w:w="850" w:type="dxa"/>
            <w:tcBorders>
              <w:bottom w:val="single" w:sz="4" w:space="0" w:color="auto"/>
            </w:tcBorders>
          </w:tcPr>
          <w:p w14:paraId="46FAC103" w14:textId="77777777" w:rsidR="009567B8" w:rsidRPr="005A16B7" w:rsidRDefault="009567B8" w:rsidP="00706852">
            <w:pPr>
              <w:spacing w:before="0" w:after="0"/>
              <w:rPr>
                <w:rFonts w:asciiTheme="minorHAnsi" w:hAnsiTheme="minorHAnsi"/>
              </w:rPr>
            </w:pPr>
          </w:p>
        </w:tc>
      </w:tr>
      <w:tr w:rsidR="00DF7D0E" w:rsidRPr="005A16B7" w14:paraId="1B7280E5" w14:textId="77777777" w:rsidTr="00706852">
        <w:trPr>
          <w:cantSplit/>
          <w:trHeight w:val="20"/>
          <w:tblHeader/>
        </w:trPr>
        <w:tc>
          <w:tcPr>
            <w:tcW w:w="10257" w:type="dxa"/>
            <w:gridSpan w:val="3"/>
            <w:tcBorders>
              <w:bottom w:val="single" w:sz="4" w:space="0" w:color="auto"/>
            </w:tcBorders>
          </w:tcPr>
          <w:p w14:paraId="50AC1F63" w14:textId="693F6136" w:rsidR="00DF7D0E" w:rsidRPr="00341ACD" w:rsidRDefault="00DF7D0E" w:rsidP="00706852">
            <w:pPr>
              <w:spacing w:before="0" w:after="0"/>
              <w:jc w:val="both"/>
              <w:rPr>
                <w:rFonts w:asciiTheme="minorHAnsi" w:hAnsiTheme="minorHAnsi"/>
                <w:bCs/>
                <w:szCs w:val="22"/>
              </w:rPr>
            </w:pPr>
            <w:commentRangeStart w:id="2"/>
            <w:r w:rsidRPr="00341ACD">
              <w:rPr>
                <w:rFonts w:asciiTheme="minorHAnsi" w:hAnsiTheme="minorHAnsi"/>
                <w:bCs/>
                <w:szCs w:val="22"/>
              </w:rPr>
              <w:t>C</w:t>
            </w:r>
            <w:r w:rsidR="0024561A" w:rsidRPr="00341ACD">
              <w:rPr>
                <w:rFonts w:asciiTheme="minorHAnsi" w:hAnsiTheme="minorHAnsi"/>
                <w:bCs/>
                <w:szCs w:val="22"/>
                <w:rPrChange w:id="3" w:author="Sorin Cosmulescu" w:date="2024-03-15T15:04:00Z">
                  <w:rPr>
                    <w:rFonts w:asciiTheme="minorHAnsi" w:hAnsiTheme="minorHAnsi"/>
                    <w:bCs/>
                    <w:szCs w:val="22"/>
                    <w:highlight w:val="yellow"/>
                  </w:rPr>
                </w:rPrChange>
              </w:rPr>
              <w:t>ertificat de atestare fiscală, referitor</w:t>
            </w:r>
            <w:r w:rsidRPr="00341ACD">
              <w:rPr>
                <w:rFonts w:asciiTheme="minorHAnsi" w:hAnsiTheme="minorHAnsi"/>
                <w:bCs/>
                <w:szCs w:val="22"/>
              </w:rPr>
              <w:t xml:space="preserve"> la obligațiile de plată la bugetul de stat din care să reiasă că solicitantul și-a achitat obligațiile de plată nete la bugetul de stat, în cuantumul stabilit de legislația în vigoare</w:t>
            </w:r>
            <w:commentRangeEnd w:id="2"/>
            <w:r w:rsidRPr="00341ACD">
              <w:rPr>
                <w:rStyle w:val="CommentReference"/>
              </w:rPr>
              <w:commentReference w:id="2"/>
            </w:r>
          </w:p>
        </w:tc>
        <w:tc>
          <w:tcPr>
            <w:tcW w:w="476" w:type="dxa"/>
            <w:tcBorders>
              <w:bottom w:val="single" w:sz="4" w:space="0" w:color="auto"/>
            </w:tcBorders>
          </w:tcPr>
          <w:p w14:paraId="763CED55" w14:textId="77777777" w:rsidR="00DF7D0E" w:rsidRPr="005A16B7" w:rsidRDefault="00DF7D0E" w:rsidP="00706852">
            <w:pPr>
              <w:spacing w:before="0" w:after="0"/>
              <w:jc w:val="center"/>
              <w:rPr>
                <w:rFonts w:asciiTheme="minorHAnsi" w:hAnsiTheme="minorHAnsi"/>
              </w:rPr>
            </w:pPr>
          </w:p>
        </w:tc>
        <w:tc>
          <w:tcPr>
            <w:tcW w:w="488" w:type="dxa"/>
            <w:tcBorders>
              <w:bottom w:val="single" w:sz="4" w:space="0" w:color="auto"/>
            </w:tcBorders>
          </w:tcPr>
          <w:p w14:paraId="1A69C3F4" w14:textId="77777777" w:rsidR="00DF7D0E" w:rsidRPr="005A16B7" w:rsidRDefault="00DF7D0E" w:rsidP="00706852">
            <w:pPr>
              <w:spacing w:before="0" w:after="0"/>
              <w:rPr>
                <w:rFonts w:asciiTheme="minorHAnsi" w:hAnsiTheme="minorHAnsi"/>
              </w:rPr>
            </w:pPr>
          </w:p>
        </w:tc>
        <w:tc>
          <w:tcPr>
            <w:tcW w:w="715" w:type="dxa"/>
            <w:tcBorders>
              <w:bottom w:val="single" w:sz="4" w:space="0" w:color="auto"/>
            </w:tcBorders>
          </w:tcPr>
          <w:p w14:paraId="668F14AC" w14:textId="77777777" w:rsidR="00DF7D0E" w:rsidRPr="005A16B7" w:rsidRDefault="00DF7D0E" w:rsidP="00706852">
            <w:pPr>
              <w:spacing w:before="0" w:after="0"/>
              <w:rPr>
                <w:rFonts w:asciiTheme="minorHAnsi" w:hAnsiTheme="minorHAnsi"/>
              </w:rPr>
            </w:pPr>
          </w:p>
        </w:tc>
        <w:tc>
          <w:tcPr>
            <w:tcW w:w="738" w:type="dxa"/>
            <w:tcBorders>
              <w:bottom w:val="single" w:sz="4" w:space="0" w:color="auto"/>
            </w:tcBorders>
          </w:tcPr>
          <w:p w14:paraId="1A18EAB2" w14:textId="77777777" w:rsidR="00DF7D0E" w:rsidRPr="005A16B7" w:rsidRDefault="00DF7D0E" w:rsidP="00706852">
            <w:pPr>
              <w:spacing w:before="0" w:after="0"/>
              <w:rPr>
                <w:rFonts w:asciiTheme="minorHAnsi" w:hAnsiTheme="minorHAnsi"/>
              </w:rPr>
            </w:pPr>
          </w:p>
        </w:tc>
        <w:tc>
          <w:tcPr>
            <w:tcW w:w="538" w:type="dxa"/>
            <w:tcBorders>
              <w:bottom w:val="single" w:sz="4" w:space="0" w:color="auto"/>
            </w:tcBorders>
          </w:tcPr>
          <w:p w14:paraId="48F06AD5" w14:textId="77777777" w:rsidR="00DF7D0E" w:rsidRPr="005A16B7" w:rsidRDefault="00DF7D0E" w:rsidP="00706852">
            <w:pPr>
              <w:spacing w:before="0" w:after="0"/>
              <w:rPr>
                <w:rFonts w:asciiTheme="minorHAnsi" w:hAnsiTheme="minorHAnsi"/>
              </w:rPr>
            </w:pPr>
          </w:p>
        </w:tc>
        <w:tc>
          <w:tcPr>
            <w:tcW w:w="596" w:type="dxa"/>
            <w:tcBorders>
              <w:bottom w:val="single" w:sz="4" w:space="0" w:color="auto"/>
            </w:tcBorders>
          </w:tcPr>
          <w:p w14:paraId="4A3F41BF" w14:textId="77777777" w:rsidR="00DF7D0E" w:rsidRPr="005A16B7" w:rsidRDefault="00DF7D0E" w:rsidP="00706852">
            <w:pPr>
              <w:spacing w:before="0" w:after="0"/>
              <w:rPr>
                <w:rFonts w:asciiTheme="minorHAnsi" w:hAnsiTheme="minorHAnsi"/>
              </w:rPr>
            </w:pPr>
          </w:p>
        </w:tc>
        <w:tc>
          <w:tcPr>
            <w:tcW w:w="538" w:type="dxa"/>
            <w:tcBorders>
              <w:bottom w:val="single" w:sz="4" w:space="0" w:color="auto"/>
            </w:tcBorders>
          </w:tcPr>
          <w:p w14:paraId="77CA2A74" w14:textId="77777777" w:rsidR="00DF7D0E" w:rsidRPr="005A16B7" w:rsidRDefault="00DF7D0E" w:rsidP="00706852">
            <w:pPr>
              <w:spacing w:before="0" w:after="0"/>
              <w:rPr>
                <w:rFonts w:asciiTheme="minorHAnsi" w:hAnsiTheme="minorHAnsi"/>
              </w:rPr>
            </w:pPr>
          </w:p>
        </w:tc>
        <w:tc>
          <w:tcPr>
            <w:tcW w:w="850" w:type="dxa"/>
            <w:tcBorders>
              <w:bottom w:val="single" w:sz="4" w:space="0" w:color="auto"/>
            </w:tcBorders>
          </w:tcPr>
          <w:p w14:paraId="21CB9DD4" w14:textId="77777777" w:rsidR="00DF7D0E" w:rsidRPr="005A16B7" w:rsidRDefault="00DF7D0E" w:rsidP="00706852">
            <w:pPr>
              <w:spacing w:before="0" w:after="0"/>
              <w:rPr>
                <w:rFonts w:asciiTheme="minorHAnsi" w:hAnsiTheme="minorHAnsi"/>
              </w:rPr>
            </w:pPr>
          </w:p>
        </w:tc>
      </w:tr>
      <w:tr w:rsidR="00DF7D0E" w:rsidRPr="005A16B7" w14:paraId="1DDAE41E" w14:textId="77777777" w:rsidTr="00706852">
        <w:trPr>
          <w:cantSplit/>
          <w:trHeight w:val="20"/>
          <w:tblHeader/>
          <w:ins w:id="4" w:author="Ramona Mircea" w:date="2024-03-11T10:04:00Z"/>
        </w:trPr>
        <w:tc>
          <w:tcPr>
            <w:tcW w:w="10257" w:type="dxa"/>
            <w:gridSpan w:val="3"/>
            <w:tcBorders>
              <w:bottom w:val="single" w:sz="4" w:space="0" w:color="auto"/>
            </w:tcBorders>
          </w:tcPr>
          <w:p w14:paraId="64F22057" w14:textId="1EDA70DC" w:rsidR="00DF7D0E" w:rsidRPr="00341ACD" w:rsidRDefault="00DF7D0E" w:rsidP="00EC531F">
            <w:pPr>
              <w:spacing w:before="0" w:after="0"/>
              <w:jc w:val="both"/>
              <w:rPr>
                <w:ins w:id="5" w:author="Ramona Mircea" w:date="2024-03-11T10:04:00Z"/>
                <w:rFonts w:asciiTheme="minorHAnsi" w:hAnsiTheme="minorHAnsi"/>
                <w:bCs/>
                <w:szCs w:val="22"/>
                <w:rPrChange w:id="6" w:author="Sorin Cosmulescu" w:date="2024-03-15T15:04:00Z">
                  <w:rPr>
                    <w:ins w:id="7" w:author="Ramona Mircea" w:date="2024-03-11T10:04:00Z"/>
                    <w:rFonts w:asciiTheme="minorHAnsi" w:hAnsiTheme="minorHAnsi"/>
                    <w:bCs/>
                    <w:szCs w:val="22"/>
                    <w:highlight w:val="yellow"/>
                  </w:rPr>
                </w:rPrChange>
              </w:rPr>
            </w:pPr>
            <w:ins w:id="8" w:author="Ramona Mircea" w:date="2024-03-11T10:04:00Z">
              <w:r w:rsidRPr="00341ACD">
                <w:rPr>
                  <w:rFonts w:asciiTheme="minorHAnsi" w:hAnsiTheme="minorHAnsi"/>
                  <w:bCs/>
                  <w:szCs w:val="22"/>
                  <w:rPrChange w:id="9" w:author="Sorin Cosmulescu" w:date="2024-03-15T15:04:00Z">
                    <w:rPr>
                      <w:rFonts w:asciiTheme="minorHAnsi" w:hAnsiTheme="minorHAnsi"/>
                      <w:bCs/>
                      <w:szCs w:val="22"/>
                      <w:highlight w:val="yellow"/>
                    </w:rPr>
                  </w:rPrChange>
                </w:rPr>
                <w:t>Certificatul de cazier fiscal al solicitantului, în termen de valabilitate și fără înscrisuri, conform prevederilor OG nr. 39/2015 privind cazierul fiscal.</w:t>
              </w:r>
            </w:ins>
          </w:p>
        </w:tc>
        <w:tc>
          <w:tcPr>
            <w:tcW w:w="476" w:type="dxa"/>
            <w:tcBorders>
              <w:bottom w:val="single" w:sz="4" w:space="0" w:color="auto"/>
            </w:tcBorders>
          </w:tcPr>
          <w:p w14:paraId="37CF9654" w14:textId="77777777" w:rsidR="00DF7D0E" w:rsidRPr="005A16B7" w:rsidRDefault="00DF7D0E" w:rsidP="00706852">
            <w:pPr>
              <w:spacing w:before="0" w:after="0"/>
              <w:jc w:val="center"/>
              <w:rPr>
                <w:ins w:id="10" w:author="Ramona Mircea" w:date="2024-03-11T10:04:00Z"/>
                <w:rFonts w:asciiTheme="minorHAnsi" w:hAnsiTheme="minorHAnsi"/>
              </w:rPr>
            </w:pPr>
          </w:p>
        </w:tc>
        <w:tc>
          <w:tcPr>
            <w:tcW w:w="488" w:type="dxa"/>
            <w:tcBorders>
              <w:bottom w:val="single" w:sz="4" w:space="0" w:color="auto"/>
            </w:tcBorders>
          </w:tcPr>
          <w:p w14:paraId="31C6DD7F" w14:textId="77777777" w:rsidR="00DF7D0E" w:rsidRPr="005A16B7" w:rsidRDefault="00DF7D0E" w:rsidP="00706852">
            <w:pPr>
              <w:spacing w:before="0" w:after="0"/>
              <w:rPr>
                <w:ins w:id="11" w:author="Ramona Mircea" w:date="2024-03-11T10:04:00Z"/>
                <w:rFonts w:asciiTheme="minorHAnsi" w:hAnsiTheme="minorHAnsi"/>
              </w:rPr>
            </w:pPr>
          </w:p>
        </w:tc>
        <w:tc>
          <w:tcPr>
            <w:tcW w:w="715" w:type="dxa"/>
            <w:tcBorders>
              <w:bottom w:val="single" w:sz="4" w:space="0" w:color="auto"/>
            </w:tcBorders>
          </w:tcPr>
          <w:p w14:paraId="352C27D4" w14:textId="77777777" w:rsidR="00DF7D0E" w:rsidRPr="005A16B7" w:rsidRDefault="00DF7D0E" w:rsidP="00706852">
            <w:pPr>
              <w:spacing w:before="0" w:after="0"/>
              <w:rPr>
                <w:ins w:id="12" w:author="Ramona Mircea" w:date="2024-03-11T10:04:00Z"/>
                <w:rFonts w:asciiTheme="minorHAnsi" w:hAnsiTheme="minorHAnsi"/>
              </w:rPr>
            </w:pPr>
          </w:p>
        </w:tc>
        <w:tc>
          <w:tcPr>
            <w:tcW w:w="738" w:type="dxa"/>
            <w:tcBorders>
              <w:bottom w:val="single" w:sz="4" w:space="0" w:color="auto"/>
            </w:tcBorders>
          </w:tcPr>
          <w:p w14:paraId="7A00CFEC" w14:textId="77777777" w:rsidR="00DF7D0E" w:rsidRPr="005A16B7" w:rsidRDefault="00DF7D0E" w:rsidP="00706852">
            <w:pPr>
              <w:spacing w:before="0" w:after="0"/>
              <w:rPr>
                <w:ins w:id="13" w:author="Ramona Mircea" w:date="2024-03-11T10:04:00Z"/>
                <w:rFonts w:asciiTheme="minorHAnsi" w:hAnsiTheme="minorHAnsi"/>
              </w:rPr>
            </w:pPr>
          </w:p>
        </w:tc>
        <w:tc>
          <w:tcPr>
            <w:tcW w:w="538" w:type="dxa"/>
            <w:tcBorders>
              <w:bottom w:val="single" w:sz="4" w:space="0" w:color="auto"/>
            </w:tcBorders>
          </w:tcPr>
          <w:p w14:paraId="0C357DC2" w14:textId="77777777" w:rsidR="00DF7D0E" w:rsidRPr="005A16B7" w:rsidRDefault="00DF7D0E" w:rsidP="00706852">
            <w:pPr>
              <w:spacing w:before="0" w:after="0"/>
              <w:rPr>
                <w:ins w:id="14" w:author="Ramona Mircea" w:date="2024-03-11T10:04:00Z"/>
                <w:rFonts w:asciiTheme="minorHAnsi" w:hAnsiTheme="minorHAnsi"/>
              </w:rPr>
            </w:pPr>
          </w:p>
        </w:tc>
        <w:tc>
          <w:tcPr>
            <w:tcW w:w="596" w:type="dxa"/>
            <w:tcBorders>
              <w:bottom w:val="single" w:sz="4" w:space="0" w:color="auto"/>
            </w:tcBorders>
          </w:tcPr>
          <w:p w14:paraId="7B263A0A" w14:textId="77777777" w:rsidR="00DF7D0E" w:rsidRPr="005A16B7" w:rsidRDefault="00DF7D0E" w:rsidP="00706852">
            <w:pPr>
              <w:spacing w:before="0" w:after="0"/>
              <w:rPr>
                <w:ins w:id="15" w:author="Ramona Mircea" w:date="2024-03-11T10:04:00Z"/>
                <w:rFonts w:asciiTheme="minorHAnsi" w:hAnsiTheme="minorHAnsi"/>
              </w:rPr>
            </w:pPr>
          </w:p>
        </w:tc>
        <w:tc>
          <w:tcPr>
            <w:tcW w:w="538" w:type="dxa"/>
            <w:tcBorders>
              <w:bottom w:val="single" w:sz="4" w:space="0" w:color="auto"/>
            </w:tcBorders>
          </w:tcPr>
          <w:p w14:paraId="048D852D" w14:textId="77777777" w:rsidR="00DF7D0E" w:rsidRPr="005A16B7" w:rsidRDefault="00DF7D0E" w:rsidP="00706852">
            <w:pPr>
              <w:spacing w:before="0" w:after="0"/>
              <w:rPr>
                <w:ins w:id="16" w:author="Ramona Mircea" w:date="2024-03-11T10:04:00Z"/>
                <w:rFonts w:asciiTheme="minorHAnsi" w:hAnsiTheme="minorHAnsi"/>
              </w:rPr>
            </w:pPr>
          </w:p>
        </w:tc>
        <w:tc>
          <w:tcPr>
            <w:tcW w:w="850" w:type="dxa"/>
            <w:tcBorders>
              <w:bottom w:val="single" w:sz="4" w:space="0" w:color="auto"/>
            </w:tcBorders>
          </w:tcPr>
          <w:p w14:paraId="443AC66C" w14:textId="77777777" w:rsidR="00DF7D0E" w:rsidRPr="005A16B7" w:rsidRDefault="00DF7D0E" w:rsidP="00706852">
            <w:pPr>
              <w:spacing w:before="0" w:after="0"/>
              <w:rPr>
                <w:ins w:id="17" w:author="Ramona Mircea" w:date="2024-03-11T10:04:00Z"/>
                <w:rFonts w:asciiTheme="minorHAnsi" w:hAnsiTheme="minorHAnsi"/>
              </w:rPr>
            </w:pPr>
          </w:p>
        </w:tc>
      </w:tr>
      <w:tr w:rsidR="0024561A" w:rsidRPr="005A16B7" w14:paraId="06ED553C" w14:textId="77777777" w:rsidTr="00706852">
        <w:trPr>
          <w:cantSplit/>
          <w:trHeight w:val="20"/>
          <w:tblHeader/>
        </w:trPr>
        <w:tc>
          <w:tcPr>
            <w:tcW w:w="10257" w:type="dxa"/>
            <w:gridSpan w:val="3"/>
            <w:tcBorders>
              <w:bottom w:val="single" w:sz="4" w:space="0" w:color="auto"/>
            </w:tcBorders>
          </w:tcPr>
          <w:p w14:paraId="5F82F95A" w14:textId="1A6E2CC7" w:rsidR="0024561A" w:rsidRPr="00341ACD" w:rsidRDefault="0024561A" w:rsidP="0024561A">
            <w:pPr>
              <w:spacing w:before="0" w:after="0"/>
              <w:jc w:val="both"/>
              <w:rPr>
                <w:rFonts w:asciiTheme="minorHAnsi" w:hAnsiTheme="minorHAnsi"/>
                <w:bCs/>
                <w:szCs w:val="22"/>
                <w:rPrChange w:id="18" w:author="Sorin Cosmulescu" w:date="2024-03-15T15:04:00Z">
                  <w:rPr>
                    <w:rFonts w:asciiTheme="minorHAnsi" w:hAnsiTheme="minorHAnsi"/>
                    <w:bCs/>
                    <w:szCs w:val="22"/>
                    <w:highlight w:val="yellow"/>
                  </w:rPr>
                </w:rPrChange>
              </w:rPr>
            </w:pPr>
            <w:r w:rsidRPr="00341ACD">
              <w:rPr>
                <w:rFonts w:asciiTheme="minorHAnsi" w:hAnsiTheme="minorHAnsi"/>
                <w:bCs/>
                <w:szCs w:val="22"/>
                <w:rPrChange w:id="19" w:author="Sorin Cosmulescu" w:date="2024-03-15T15:04:00Z">
                  <w:rPr>
                    <w:rFonts w:asciiTheme="minorHAnsi" w:hAnsiTheme="minorHAnsi"/>
                    <w:bCs/>
                    <w:szCs w:val="22"/>
                    <w:highlight w:val="yellow"/>
                  </w:rPr>
                </w:rPrChange>
              </w:rPr>
              <w:t xml:space="preserve">În cazul parteneriatelor, toţi membrii parteneriatului vor depune certificatele de atestare fiscala, referitoare la obligațiile de plată la bugetul local și de stat, precum și </w:t>
            </w:r>
            <w:commentRangeStart w:id="20"/>
            <w:r w:rsidRPr="00341ACD">
              <w:rPr>
                <w:rFonts w:asciiTheme="minorHAnsi" w:hAnsiTheme="minorHAnsi"/>
                <w:bCs/>
                <w:szCs w:val="22"/>
                <w:rPrChange w:id="21" w:author="Sorin Cosmulescu" w:date="2024-03-15T15:04:00Z">
                  <w:rPr>
                    <w:rFonts w:asciiTheme="minorHAnsi" w:hAnsiTheme="minorHAnsi"/>
                    <w:bCs/>
                    <w:szCs w:val="22"/>
                    <w:highlight w:val="yellow"/>
                  </w:rPr>
                </w:rPrChange>
              </w:rPr>
              <w:t>certificatele</w:t>
            </w:r>
            <w:commentRangeEnd w:id="20"/>
            <w:r w:rsidRPr="00341ACD">
              <w:rPr>
                <w:rStyle w:val="CommentReference"/>
              </w:rPr>
              <w:commentReference w:id="20"/>
            </w:r>
            <w:r w:rsidRPr="00341ACD">
              <w:rPr>
                <w:rFonts w:asciiTheme="minorHAnsi" w:hAnsiTheme="minorHAnsi"/>
                <w:bCs/>
                <w:szCs w:val="22"/>
                <w:rPrChange w:id="22" w:author="Sorin Cosmulescu" w:date="2024-03-15T15:04:00Z">
                  <w:rPr>
                    <w:rFonts w:asciiTheme="minorHAnsi" w:hAnsiTheme="minorHAnsi"/>
                    <w:bCs/>
                    <w:szCs w:val="22"/>
                    <w:highlight w:val="yellow"/>
                  </w:rPr>
                </w:rPrChange>
              </w:rPr>
              <w:t xml:space="preserve"> de cazier fiscal, după caz.</w:t>
            </w:r>
          </w:p>
        </w:tc>
        <w:tc>
          <w:tcPr>
            <w:tcW w:w="476" w:type="dxa"/>
            <w:tcBorders>
              <w:bottom w:val="single" w:sz="4" w:space="0" w:color="auto"/>
            </w:tcBorders>
          </w:tcPr>
          <w:p w14:paraId="3EA4D593" w14:textId="77777777" w:rsidR="0024561A" w:rsidRPr="005A16B7" w:rsidRDefault="0024561A" w:rsidP="00706852">
            <w:pPr>
              <w:spacing w:before="0" w:after="0"/>
              <w:jc w:val="center"/>
              <w:rPr>
                <w:rFonts w:asciiTheme="minorHAnsi" w:hAnsiTheme="minorHAnsi"/>
              </w:rPr>
            </w:pPr>
          </w:p>
        </w:tc>
        <w:tc>
          <w:tcPr>
            <w:tcW w:w="488" w:type="dxa"/>
            <w:tcBorders>
              <w:bottom w:val="single" w:sz="4" w:space="0" w:color="auto"/>
            </w:tcBorders>
          </w:tcPr>
          <w:p w14:paraId="54A2471C" w14:textId="77777777" w:rsidR="0024561A" w:rsidRPr="005A16B7" w:rsidRDefault="0024561A" w:rsidP="00706852">
            <w:pPr>
              <w:spacing w:before="0" w:after="0"/>
              <w:rPr>
                <w:rFonts w:asciiTheme="minorHAnsi" w:hAnsiTheme="minorHAnsi"/>
              </w:rPr>
            </w:pPr>
          </w:p>
        </w:tc>
        <w:tc>
          <w:tcPr>
            <w:tcW w:w="715" w:type="dxa"/>
            <w:tcBorders>
              <w:bottom w:val="single" w:sz="4" w:space="0" w:color="auto"/>
            </w:tcBorders>
          </w:tcPr>
          <w:p w14:paraId="708EEDC9" w14:textId="77777777" w:rsidR="0024561A" w:rsidRPr="005A16B7" w:rsidRDefault="0024561A" w:rsidP="00706852">
            <w:pPr>
              <w:spacing w:before="0" w:after="0"/>
              <w:rPr>
                <w:rFonts w:asciiTheme="minorHAnsi" w:hAnsiTheme="minorHAnsi"/>
              </w:rPr>
            </w:pPr>
          </w:p>
        </w:tc>
        <w:tc>
          <w:tcPr>
            <w:tcW w:w="738" w:type="dxa"/>
            <w:tcBorders>
              <w:bottom w:val="single" w:sz="4" w:space="0" w:color="auto"/>
            </w:tcBorders>
          </w:tcPr>
          <w:p w14:paraId="36453873" w14:textId="77777777" w:rsidR="0024561A" w:rsidRPr="005A16B7" w:rsidRDefault="0024561A" w:rsidP="00706852">
            <w:pPr>
              <w:spacing w:before="0" w:after="0"/>
              <w:rPr>
                <w:rFonts w:asciiTheme="minorHAnsi" w:hAnsiTheme="minorHAnsi"/>
              </w:rPr>
            </w:pPr>
          </w:p>
        </w:tc>
        <w:tc>
          <w:tcPr>
            <w:tcW w:w="538" w:type="dxa"/>
            <w:tcBorders>
              <w:bottom w:val="single" w:sz="4" w:space="0" w:color="auto"/>
            </w:tcBorders>
          </w:tcPr>
          <w:p w14:paraId="18935425" w14:textId="77777777" w:rsidR="0024561A" w:rsidRPr="005A16B7" w:rsidRDefault="0024561A" w:rsidP="00706852">
            <w:pPr>
              <w:spacing w:before="0" w:after="0"/>
              <w:rPr>
                <w:rFonts w:asciiTheme="minorHAnsi" w:hAnsiTheme="minorHAnsi"/>
              </w:rPr>
            </w:pPr>
          </w:p>
        </w:tc>
        <w:tc>
          <w:tcPr>
            <w:tcW w:w="596" w:type="dxa"/>
            <w:tcBorders>
              <w:bottom w:val="single" w:sz="4" w:space="0" w:color="auto"/>
            </w:tcBorders>
          </w:tcPr>
          <w:p w14:paraId="670FC40A" w14:textId="77777777" w:rsidR="0024561A" w:rsidRPr="005A16B7" w:rsidRDefault="0024561A" w:rsidP="00706852">
            <w:pPr>
              <w:spacing w:before="0" w:after="0"/>
              <w:rPr>
                <w:rFonts w:asciiTheme="minorHAnsi" w:hAnsiTheme="minorHAnsi"/>
              </w:rPr>
            </w:pPr>
          </w:p>
        </w:tc>
        <w:tc>
          <w:tcPr>
            <w:tcW w:w="538" w:type="dxa"/>
            <w:tcBorders>
              <w:bottom w:val="single" w:sz="4" w:space="0" w:color="auto"/>
            </w:tcBorders>
          </w:tcPr>
          <w:p w14:paraId="62E0A11A" w14:textId="77777777" w:rsidR="0024561A" w:rsidRPr="005A16B7" w:rsidRDefault="0024561A" w:rsidP="00706852">
            <w:pPr>
              <w:spacing w:before="0" w:after="0"/>
              <w:rPr>
                <w:rFonts w:asciiTheme="minorHAnsi" w:hAnsiTheme="minorHAnsi"/>
              </w:rPr>
            </w:pPr>
          </w:p>
        </w:tc>
        <w:tc>
          <w:tcPr>
            <w:tcW w:w="850" w:type="dxa"/>
            <w:tcBorders>
              <w:bottom w:val="single" w:sz="4" w:space="0" w:color="auto"/>
            </w:tcBorders>
          </w:tcPr>
          <w:p w14:paraId="5E914ABE" w14:textId="77777777" w:rsidR="0024561A" w:rsidRPr="005A16B7" w:rsidRDefault="0024561A" w:rsidP="00706852">
            <w:pPr>
              <w:spacing w:before="0" w:after="0"/>
              <w:rPr>
                <w:rFonts w:asciiTheme="minorHAnsi" w:hAnsiTheme="minorHAnsi"/>
              </w:rPr>
            </w:pPr>
          </w:p>
        </w:tc>
      </w:tr>
      <w:tr w:rsidR="006C4611" w:rsidRPr="005A16B7" w14:paraId="32DF11A1" w14:textId="77777777" w:rsidTr="00706852">
        <w:trPr>
          <w:cantSplit/>
          <w:trHeight w:val="20"/>
          <w:tblHeader/>
        </w:trPr>
        <w:tc>
          <w:tcPr>
            <w:tcW w:w="10257" w:type="dxa"/>
            <w:gridSpan w:val="3"/>
            <w:tcBorders>
              <w:bottom w:val="single" w:sz="4" w:space="0" w:color="auto"/>
            </w:tcBorders>
          </w:tcPr>
          <w:p w14:paraId="3B2152C4" w14:textId="0CEBDFFC" w:rsidR="006C4611" w:rsidRPr="005A16B7" w:rsidRDefault="006C4611" w:rsidP="00706852">
            <w:pPr>
              <w:spacing w:before="0" w:after="0"/>
              <w:jc w:val="both"/>
              <w:rPr>
                <w:rFonts w:asciiTheme="minorHAnsi" w:hAnsiTheme="minorHAnsi"/>
                <w:bCs/>
                <w:szCs w:val="22"/>
              </w:rPr>
            </w:pPr>
            <w:r w:rsidRPr="005A16B7">
              <w:rPr>
                <w:rFonts w:asciiTheme="minorHAnsi" w:hAnsiTheme="minorHAnsi"/>
                <w:bCs/>
                <w:szCs w:val="22"/>
              </w:rPr>
              <w:t xml:space="preserve"> Formularul bugetar "Fişa proiectului finanţat/propus la finanţare în cadrul programelor aferente Politicii de coeziune a Uniunii Europene", prevăzut de Scrisoarea-cadru privind contextul macroeconomic, conform HG nr. 829/2022</w:t>
            </w:r>
          </w:p>
        </w:tc>
        <w:tc>
          <w:tcPr>
            <w:tcW w:w="476" w:type="dxa"/>
            <w:tcBorders>
              <w:bottom w:val="single" w:sz="4" w:space="0" w:color="auto"/>
            </w:tcBorders>
          </w:tcPr>
          <w:p w14:paraId="08710345" w14:textId="77777777" w:rsidR="006C4611" w:rsidRPr="005A16B7" w:rsidRDefault="006C4611" w:rsidP="00706852">
            <w:pPr>
              <w:spacing w:before="0" w:after="0"/>
              <w:jc w:val="center"/>
              <w:rPr>
                <w:rFonts w:asciiTheme="minorHAnsi" w:hAnsiTheme="minorHAnsi"/>
              </w:rPr>
            </w:pPr>
          </w:p>
        </w:tc>
        <w:tc>
          <w:tcPr>
            <w:tcW w:w="488" w:type="dxa"/>
            <w:tcBorders>
              <w:bottom w:val="single" w:sz="4" w:space="0" w:color="auto"/>
            </w:tcBorders>
          </w:tcPr>
          <w:p w14:paraId="72972E47" w14:textId="77777777" w:rsidR="006C4611" w:rsidRPr="005A16B7" w:rsidRDefault="006C4611" w:rsidP="00706852">
            <w:pPr>
              <w:spacing w:before="0" w:after="0"/>
              <w:rPr>
                <w:rFonts w:asciiTheme="minorHAnsi" w:hAnsiTheme="minorHAnsi"/>
              </w:rPr>
            </w:pPr>
          </w:p>
        </w:tc>
        <w:tc>
          <w:tcPr>
            <w:tcW w:w="715" w:type="dxa"/>
            <w:tcBorders>
              <w:bottom w:val="single" w:sz="4" w:space="0" w:color="auto"/>
            </w:tcBorders>
          </w:tcPr>
          <w:p w14:paraId="2CD74D2F" w14:textId="77777777" w:rsidR="006C4611" w:rsidRPr="005A16B7" w:rsidRDefault="006C4611" w:rsidP="00706852">
            <w:pPr>
              <w:spacing w:before="0" w:after="0"/>
              <w:rPr>
                <w:rFonts w:asciiTheme="minorHAnsi" w:hAnsiTheme="minorHAnsi"/>
              </w:rPr>
            </w:pPr>
          </w:p>
        </w:tc>
        <w:tc>
          <w:tcPr>
            <w:tcW w:w="738" w:type="dxa"/>
            <w:tcBorders>
              <w:bottom w:val="single" w:sz="4" w:space="0" w:color="auto"/>
            </w:tcBorders>
          </w:tcPr>
          <w:p w14:paraId="5AB8D36C" w14:textId="77777777" w:rsidR="006C4611" w:rsidRPr="005A16B7" w:rsidRDefault="006C4611" w:rsidP="00706852">
            <w:pPr>
              <w:spacing w:before="0" w:after="0"/>
              <w:rPr>
                <w:rFonts w:asciiTheme="minorHAnsi" w:hAnsiTheme="minorHAnsi"/>
              </w:rPr>
            </w:pPr>
          </w:p>
        </w:tc>
        <w:tc>
          <w:tcPr>
            <w:tcW w:w="538" w:type="dxa"/>
            <w:tcBorders>
              <w:bottom w:val="single" w:sz="4" w:space="0" w:color="auto"/>
            </w:tcBorders>
          </w:tcPr>
          <w:p w14:paraId="7F93BDC8" w14:textId="77777777" w:rsidR="006C4611" w:rsidRPr="005A16B7" w:rsidRDefault="006C4611" w:rsidP="00706852">
            <w:pPr>
              <w:spacing w:before="0" w:after="0"/>
              <w:rPr>
                <w:rFonts w:asciiTheme="minorHAnsi" w:hAnsiTheme="minorHAnsi"/>
              </w:rPr>
            </w:pPr>
          </w:p>
        </w:tc>
        <w:tc>
          <w:tcPr>
            <w:tcW w:w="596" w:type="dxa"/>
            <w:tcBorders>
              <w:bottom w:val="single" w:sz="4" w:space="0" w:color="auto"/>
            </w:tcBorders>
          </w:tcPr>
          <w:p w14:paraId="61E4A2E8" w14:textId="77777777" w:rsidR="006C4611" w:rsidRPr="005A16B7" w:rsidRDefault="006C4611" w:rsidP="00706852">
            <w:pPr>
              <w:spacing w:before="0" w:after="0"/>
              <w:rPr>
                <w:rFonts w:asciiTheme="minorHAnsi" w:hAnsiTheme="minorHAnsi"/>
              </w:rPr>
            </w:pPr>
          </w:p>
        </w:tc>
        <w:tc>
          <w:tcPr>
            <w:tcW w:w="538" w:type="dxa"/>
            <w:tcBorders>
              <w:bottom w:val="single" w:sz="4" w:space="0" w:color="auto"/>
            </w:tcBorders>
          </w:tcPr>
          <w:p w14:paraId="1B4A84DC" w14:textId="77777777" w:rsidR="006C4611" w:rsidRPr="005A16B7" w:rsidRDefault="006C4611" w:rsidP="00706852">
            <w:pPr>
              <w:spacing w:before="0" w:after="0"/>
              <w:rPr>
                <w:rFonts w:asciiTheme="minorHAnsi" w:hAnsiTheme="minorHAnsi"/>
              </w:rPr>
            </w:pPr>
          </w:p>
        </w:tc>
        <w:tc>
          <w:tcPr>
            <w:tcW w:w="850" w:type="dxa"/>
            <w:tcBorders>
              <w:bottom w:val="single" w:sz="4" w:space="0" w:color="auto"/>
            </w:tcBorders>
          </w:tcPr>
          <w:p w14:paraId="14D7B8F3" w14:textId="77777777" w:rsidR="006C4611" w:rsidRPr="005A16B7" w:rsidRDefault="006C4611" w:rsidP="00706852">
            <w:pPr>
              <w:spacing w:before="0" w:after="0"/>
              <w:rPr>
                <w:rFonts w:asciiTheme="minorHAnsi" w:hAnsiTheme="minorHAnsi"/>
              </w:rPr>
            </w:pPr>
          </w:p>
        </w:tc>
      </w:tr>
      <w:tr w:rsidR="006C4611" w:rsidRPr="005A16B7" w14:paraId="4A01AAC4" w14:textId="77777777" w:rsidTr="00706852">
        <w:trPr>
          <w:cantSplit/>
          <w:trHeight w:val="20"/>
          <w:tblHeader/>
        </w:trPr>
        <w:tc>
          <w:tcPr>
            <w:tcW w:w="10257" w:type="dxa"/>
            <w:gridSpan w:val="3"/>
            <w:tcBorders>
              <w:bottom w:val="single" w:sz="4" w:space="0" w:color="auto"/>
            </w:tcBorders>
          </w:tcPr>
          <w:p w14:paraId="0C454B41" w14:textId="4FFC7EBE" w:rsidR="006C4611" w:rsidRPr="005A16B7" w:rsidRDefault="006C4611" w:rsidP="00706852">
            <w:pPr>
              <w:spacing w:before="0" w:after="0"/>
              <w:jc w:val="both"/>
              <w:rPr>
                <w:rFonts w:asciiTheme="minorHAnsi" w:hAnsiTheme="minorHAnsi"/>
                <w:bCs/>
                <w:szCs w:val="22"/>
              </w:rPr>
            </w:pPr>
            <w:r w:rsidRPr="005A16B7">
              <w:rPr>
                <w:rFonts w:asciiTheme="minorHAnsi" w:hAnsiTheme="minorHAnsi"/>
                <w:bCs/>
                <w:szCs w:val="22"/>
              </w:rPr>
              <w:t>Formularul - Fişă de fundamentare pentru proiectul propus la finanţare/finanţat din fonduri europene (pentru entitatile de drept public), conform HG nr. 829/2022</w:t>
            </w:r>
          </w:p>
        </w:tc>
        <w:tc>
          <w:tcPr>
            <w:tcW w:w="476" w:type="dxa"/>
            <w:tcBorders>
              <w:bottom w:val="single" w:sz="4" w:space="0" w:color="auto"/>
            </w:tcBorders>
          </w:tcPr>
          <w:p w14:paraId="5964BB41" w14:textId="77777777" w:rsidR="006C4611" w:rsidRPr="005A16B7" w:rsidRDefault="006C4611" w:rsidP="00706852">
            <w:pPr>
              <w:spacing w:before="0" w:after="0"/>
              <w:jc w:val="center"/>
              <w:rPr>
                <w:rFonts w:asciiTheme="minorHAnsi" w:hAnsiTheme="minorHAnsi"/>
              </w:rPr>
            </w:pPr>
          </w:p>
        </w:tc>
        <w:tc>
          <w:tcPr>
            <w:tcW w:w="488" w:type="dxa"/>
            <w:tcBorders>
              <w:bottom w:val="single" w:sz="4" w:space="0" w:color="auto"/>
            </w:tcBorders>
          </w:tcPr>
          <w:p w14:paraId="087080C3" w14:textId="77777777" w:rsidR="006C4611" w:rsidRPr="005A16B7" w:rsidRDefault="006C4611" w:rsidP="00706852">
            <w:pPr>
              <w:spacing w:before="0" w:after="0"/>
              <w:rPr>
                <w:rFonts w:asciiTheme="minorHAnsi" w:hAnsiTheme="minorHAnsi"/>
              </w:rPr>
            </w:pPr>
          </w:p>
        </w:tc>
        <w:tc>
          <w:tcPr>
            <w:tcW w:w="715" w:type="dxa"/>
            <w:tcBorders>
              <w:bottom w:val="single" w:sz="4" w:space="0" w:color="auto"/>
            </w:tcBorders>
          </w:tcPr>
          <w:p w14:paraId="5F086BA4" w14:textId="77777777" w:rsidR="006C4611" w:rsidRPr="005A16B7" w:rsidRDefault="006C4611" w:rsidP="00706852">
            <w:pPr>
              <w:spacing w:before="0" w:after="0"/>
              <w:rPr>
                <w:rFonts w:asciiTheme="minorHAnsi" w:hAnsiTheme="minorHAnsi"/>
              </w:rPr>
            </w:pPr>
          </w:p>
        </w:tc>
        <w:tc>
          <w:tcPr>
            <w:tcW w:w="738" w:type="dxa"/>
            <w:tcBorders>
              <w:bottom w:val="single" w:sz="4" w:space="0" w:color="auto"/>
            </w:tcBorders>
          </w:tcPr>
          <w:p w14:paraId="61165243" w14:textId="77777777" w:rsidR="006C4611" w:rsidRPr="005A16B7" w:rsidRDefault="006C4611" w:rsidP="00706852">
            <w:pPr>
              <w:spacing w:before="0" w:after="0"/>
              <w:rPr>
                <w:rFonts w:asciiTheme="minorHAnsi" w:hAnsiTheme="minorHAnsi"/>
              </w:rPr>
            </w:pPr>
          </w:p>
        </w:tc>
        <w:tc>
          <w:tcPr>
            <w:tcW w:w="538" w:type="dxa"/>
            <w:tcBorders>
              <w:bottom w:val="single" w:sz="4" w:space="0" w:color="auto"/>
            </w:tcBorders>
          </w:tcPr>
          <w:p w14:paraId="305EAC75" w14:textId="77777777" w:rsidR="006C4611" w:rsidRPr="005A16B7" w:rsidRDefault="006C4611" w:rsidP="00706852">
            <w:pPr>
              <w:spacing w:before="0" w:after="0"/>
              <w:rPr>
                <w:rFonts w:asciiTheme="minorHAnsi" w:hAnsiTheme="minorHAnsi"/>
              </w:rPr>
            </w:pPr>
          </w:p>
        </w:tc>
        <w:tc>
          <w:tcPr>
            <w:tcW w:w="596" w:type="dxa"/>
            <w:tcBorders>
              <w:bottom w:val="single" w:sz="4" w:space="0" w:color="auto"/>
            </w:tcBorders>
          </w:tcPr>
          <w:p w14:paraId="3B0ACF5C" w14:textId="77777777" w:rsidR="006C4611" w:rsidRPr="005A16B7" w:rsidRDefault="006C4611" w:rsidP="00706852">
            <w:pPr>
              <w:spacing w:before="0" w:after="0"/>
              <w:rPr>
                <w:rFonts w:asciiTheme="minorHAnsi" w:hAnsiTheme="minorHAnsi"/>
              </w:rPr>
            </w:pPr>
          </w:p>
        </w:tc>
        <w:tc>
          <w:tcPr>
            <w:tcW w:w="538" w:type="dxa"/>
            <w:tcBorders>
              <w:bottom w:val="single" w:sz="4" w:space="0" w:color="auto"/>
            </w:tcBorders>
          </w:tcPr>
          <w:p w14:paraId="28C1C182" w14:textId="77777777" w:rsidR="006C4611" w:rsidRPr="005A16B7" w:rsidRDefault="006C4611" w:rsidP="00706852">
            <w:pPr>
              <w:spacing w:before="0" w:after="0"/>
              <w:rPr>
                <w:rFonts w:asciiTheme="minorHAnsi" w:hAnsiTheme="minorHAnsi"/>
              </w:rPr>
            </w:pPr>
          </w:p>
        </w:tc>
        <w:tc>
          <w:tcPr>
            <w:tcW w:w="850" w:type="dxa"/>
            <w:tcBorders>
              <w:bottom w:val="single" w:sz="4" w:space="0" w:color="auto"/>
            </w:tcBorders>
          </w:tcPr>
          <w:p w14:paraId="2C295DD6" w14:textId="77777777" w:rsidR="006C4611" w:rsidRPr="005A16B7" w:rsidRDefault="006C4611" w:rsidP="00706852">
            <w:pPr>
              <w:spacing w:before="0" w:after="0"/>
              <w:rPr>
                <w:rFonts w:asciiTheme="minorHAnsi" w:hAnsiTheme="minorHAnsi"/>
              </w:rPr>
            </w:pPr>
          </w:p>
        </w:tc>
      </w:tr>
      <w:tr w:rsidR="008A070D" w:rsidRPr="005A16B7" w14:paraId="036925DA" w14:textId="77777777" w:rsidTr="00706852">
        <w:trPr>
          <w:trHeight w:val="20"/>
          <w:tblHeader/>
        </w:trPr>
        <w:tc>
          <w:tcPr>
            <w:tcW w:w="360" w:type="dxa"/>
            <w:tcBorders>
              <w:bottom w:val="single" w:sz="4" w:space="0" w:color="auto"/>
            </w:tcBorders>
            <w:shd w:val="clear" w:color="auto" w:fill="C0C0C0"/>
          </w:tcPr>
          <w:p w14:paraId="405722DC" w14:textId="77777777" w:rsidR="00A9198D" w:rsidRPr="005A16B7" w:rsidRDefault="00A9198D" w:rsidP="00706852">
            <w:pPr>
              <w:pStyle w:val="BodyText"/>
              <w:spacing w:before="0" w:after="0"/>
              <w:jc w:val="center"/>
              <w:rPr>
                <w:rFonts w:asciiTheme="minorHAnsi" w:hAnsiTheme="minorHAnsi"/>
                <w:b/>
                <w:bCs/>
              </w:rPr>
            </w:pPr>
          </w:p>
        </w:tc>
        <w:tc>
          <w:tcPr>
            <w:tcW w:w="14836" w:type="dxa"/>
            <w:gridSpan w:val="10"/>
            <w:tcBorders>
              <w:bottom w:val="single" w:sz="4" w:space="0" w:color="auto"/>
            </w:tcBorders>
            <w:shd w:val="clear" w:color="auto" w:fill="C0C0C0"/>
          </w:tcPr>
          <w:p w14:paraId="7C19C360" w14:textId="77777777" w:rsidR="00A9198D" w:rsidRPr="005A16B7" w:rsidRDefault="00A9198D" w:rsidP="00706852">
            <w:pPr>
              <w:pStyle w:val="BodyText"/>
              <w:spacing w:before="0" w:after="0"/>
              <w:jc w:val="center"/>
              <w:rPr>
                <w:rFonts w:asciiTheme="minorHAnsi" w:hAnsiTheme="minorHAnsi"/>
                <w:b/>
                <w:bCs/>
                <w:highlight w:val="green"/>
              </w:rPr>
            </w:pPr>
            <w:r w:rsidRPr="005A16B7">
              <w:rPr>
                <w:rFonts w:asciiTheme="minorHAnsi" w:hAnsiTheme="minorHAnsi"/>
                <w:b/>
                <w:bCs/>
                <w:highlight w:val="green"/>
              </w:rPr>
              <w:t>VERIFICAREA ELIGIBILITĂŢII</w:t>
            </w:r>
          </w:p>
        </w:tc>
      </w:tr>
      <w:tr w:rsidR="008A070D" w:rsidRPr="005A16B7" w14:paraId="1DFF1BF9" w14:textId="77777777" w:rsidTr="00706852">
        <w:trPr>
          <w:trHeight w:val="20"/>
          <w:tblHeader/>
        </w:trPr>
        <w:tc>
          <w:tcPr>
            <w:tcW w:w="15196" w:type="dxa"/>
            <w:gridSpan w:val="11"/>
            <w:shd w:val="clear" w:color="auto" w:fill="FFC000"/>
          </w:tcPr>
          <w:p w14:paraId="73DDC5ED" w14:textId="77777777" w:rsidR="00A9198D" w:rsidRPr="005A16B7" w:rsidRDefault="001242A6" w:rsidP="00706852">
            <w:pPr>
              <w:pStyle w:val="Footer"/>
              <w:spacing w:before="0" w:after="0"/>
              <w:rPr>
                <w:rFonts w:asciiTheme="minorHAnsi" w:hAnsiTheme="minorHAnsi"/>
              </w:rPr>
            </w:pPr>
            <w:r w:rsidRPr="005A16B7">
              <w:rPr>
                <w:rFonts w:asciiTheme="minorHAnsi" w:hAnsiTheme="minorHAnsi"/>
                <w:b/>
              </w:rPr>
              <w:t xml:space="preserve">A. </w:t>
            </w:r>
            <w:r w:rsidR="00A9198D" w:rsidRPr="005A16B7">
              <w:rPr>
                <w:rFonts w:asciiTheme="minorHAnsi" w:hAnsiTheme="minorHAnsi"/>
                <w:b/>
              </w:rPr>
              <w:t>ELIGIBILITATEA SOLICITANȚILOR ȘI PARTENERILOR</w:t>
            </w:r>
          </w:p>
        </w:tc>
      </w:tr>
      <w:tr w:rsidR="008A070D" w:rsidRPr="005A16B7" w14:paraId="1DCCB77B" w14:textId="77777777" w:rsidTr="004F0B50">
        <w:trPr>
          <w:trHeight w:val="3711"/>
          <w:tblHeader/>
        </w:trPr>
        <w:tc>
          <w:tcPr>
            <w:tcW w:w="10257" w:type="dxa"/>
            <w:gridSpan w:val="3"/>
          </w:tcPr>
          <w:p w14:paraId="5EE0D122" w14:textId="77777777" w:rsidR="00A9198D" w:rsidRPr="005A16B7" w:rsidRDefault="00A9198D" w:rsidP="00706852">
            <w:pPr>
              <w:spacing w:before="0" w:after="0"/>
              <w:ind w:left="360"/>
              <w:rPr>
                <w:rFonts w:asciiTheme="minorHAnsi" w:hAnsiTheme="minorHAnsi"/>
                <w:b/>
                <w:i/>
              </w:rPr>
            </w:pPr>
            <w:r w:rsidRPr="005A16B7">
              <w:rPr>
                <w:rFonts w:asciiTheme="minorHAnsi" w:hAnsiTheme="minorHAnsi"/>
                <w:b/>
                <w:i/>
              </w:rPr>
              <w:lastRenderedPageBreak/>
              <w:t>Forma de constituire a solicitantului</w:t>
            </w:r>
          </w:p>
          <w:p w14:paraId="7C2D6A9A" w14:textId="77777777" w:rsidR="004F0B50" w:rsidRPr="004F0B50" w:rsidRDefault="004F0B50" w:rsidP="004F0B50">
            <w:pPr>
              <w:spacing w:before="0" w:after="0"/>
              <w:ind w:left="72"/>
              <w:jc w:val="both"/>
              <w:rPr>
                <w:rFonts w:asciiTheme="minorHAnsi" w:hAnsiTheme="minorHAnsi"/>
              </w:rPr>
            </w:pPr>
            <w:r w:rsidRPr="004F0B50">
              <w:rPr>
                <w:rFonts w:asciiTheme="minorHAnsi" w:hAnsiTheme="minorHAnsi"/>
              </w:rPr>
              <w:t>a) Unitate administrativ-teritorială (U.A.T.) comuna, definită conform OUG nr. 57/2019 privind Codul Administrativ, cu modificările şi completările ulterioare;</w:t>
            </w:r>
          </w:p>
          <w:p w14:paraId="755F8908" w14:textId="77777777" w:rsidR="004F0B50" w:rsidRPr="004F0B50" w:rsidRDefault="004F0B50" w:rsidP="004F0B50">
            <w:pPr>
              <w:spacing w:before="0" w:after="0"/>
              <w:ind w:left="72"/>
              <w:jc w:val="both"/>
              <w:rPr>
                <w:rFonts w:asciiTheme="minorHAnsi" w:hAnsiTheme="minorHAnsi"/>
              </w:rPr>
            </w:pPr>
            <w:r w:rsidRPr="004F0B50">
              <w:rPr>
                <w:rFonts w:asciiTheme="minorHAnsi" w:hAnsiTheme="minorHAnsi"/>
              </w:rPr>
              <w:t>b) Unitatea administrativ-teritorială județul (definit conform prevederilor Ordonanţei de Urgenţă nr. 57 din 3 iulie 2019 privind Codul administrativ, cu modificările și completările ulterioare);</w:t>
            </w:r>
          </w:p>
          <w:p w14:paraId="6D18F81B" w14:textId="77777777" w:rsidR="004F0B50" w:rsidRPr="004F0B50" w:rsidRDefault="004F0B50" w:rsidP="004F0B50">
            <w:pPr>
              <w:spacing w:before="0" w:after="0"/>
              <w:ind w:left="72"/>
              <w:jc w:val="both"/>
              <w:rPr>
                <w:rFonts w:asciiTheme="minorHAnsi" w:hAnsiTheme="minorHAnsi"/>
              </w:rPr>
            </w:pPr>
            <w:r w:rsidRPr="004F0B50">
              <w:rPr>
                <w:rFonts w:asciiTheme="minorHAnsi" w:hAnsiTheme="minorHAnsi"/>
              </w:rPr>
              <w:t>c) Parteneriate încheiate între U.A.T comuna, în calitate de lider de parteneriat şi U.A.T judet/ comuna, în calitate de parteneri, definite conform OUG nr. 57/2019 privind Codul administrativ, cu modificările şi completările ulterioare;</w:t>
            </w:r>
          </w:p>
          <w:p w14:paraId="71F31BEA" w14:textId="77777777" w:rsidR="004F0B50" w:rsidRPr="004F0B50" w:rsidRDefault="004F0B50" w:rsidP="004F0B50">
            <w:pPr>
              <w:spacing w:before="0" w:after="0"/>
              <w:ind w:left="72"/>
              <w:jc w:val="both"/>
              <w:rPr>
                <w:rFonts w:asciiTheme="minorHAnsi" w:hAnsiTheme="minorHAnsi"/>
              </w:rPr>
            </w:pPr>
            <w:r w:rsidRPr="004F0B50">
              <w:rPr>
                <w:rFonts w:asciiTheme="minorHAnsi" w:hAnsiTheme="minorHAnsi"/>
              </w:rPr>
              <w:t>d) Unități de cult care au în proprietate publică/privată sau în administrare imobile în  comunele -statiuni turistice;</w:t>
            </w:r>
          </w:p>
          <w:p w14:paraId="1682E6CF" w14:textId="77777777" w:rsidR="004F0B50" w:rsidRPr="004F0B50" w:rsidRDefault="004F0B50" w:rsidP="004F0B50">
            <w:pPr>
              <w:spacing w:before="0" w:after="0"/>
              <w:ind w:left="72"/>
              <w:jc w:val="both"/>
              <w:rPr>
                <w:rFonts w:asciiTheme="minorHAnsi" w:hAnsiTheme="minorHAnsi"/>
              </w:rPr>
            </w:pPr>
            <w:r w:rsidRPr="004F0B50">
              <w:rPr>
                <w:rFonts w:asciiTheme="minorHAnsi" w:hAnsiTheme="minorHAnsi"/>
              </w:rPr>
              <w:t>e) Parteneriate între UAT prevăzute la lit. a) şi unități de cult care au în proprietate publică/privată sau în administrare imobile, stabilite pe baza acordului de parteneriat încheiat conform prevederilor capitolului VIII - Proiecte implementate în parteneriat din OUG nr. 133/2021 privind gestionarea financiară a fondurilor europene pentru perioada de programare 2021-2027 alocate României din FEDR, FC, FSE+, Fondul pentru o tranziţie justă;</w:t>
            </w:r>
          </w:p>
          <w:p w14:paraId="3F21DD3A" w14:textId="36DD3DFC" w:rsidR="002036E6" w:rsidRPr="005A16B7" w:rsidRDefault="004F0B50" w:rsidP="004F0B50">
            <w:pPr>
              <w:spacing w:before="0" w:after="0"/>
              <w:ind w:left="72"/>
              <w:jc w:val="both"/>
              <w:rPr>
                <w:rFonts w:asciiTheme="minorHAnsi" w:hAnsiTheme="minorHAnsi"/>
              </w:rPr>
            </w:pPr>
            <w:r w:rsidRPr="004F0B50">
              <w:rPr>
                <w:rFonts w:asciiTheme="minorHAnsi" w:hAnsiTheme="minorHAnsi"/>
              </w:rPr>
              <w:t>f) Autorităţi ale administraţiei publice centrale, muzee care au în proprietate publică/privată sau în administrare imobile în  comunele -statiuni turistice;</w:t>
            </w:r>
          </w:p>
        </w:tc>
        <w:tc>
          <w:tcPr>
            <w:tcW w:w="476" w:type="dxa"/>
          </w:tcPr>
          <w:p w14:paraId="1130D7FF" w14:textId="77777777" w:rsidR="00A9198D" w:rsidRPr="005A16B7" w:rsidRDefault="00A9198D" w:rsidP="00706852">
            <w:pPr>
              <w:pStyle w:val="Footer"/>
              <w:spacing w:before="0" w:after="0"/>
              <w:jc w:val="center"/>
              <w:rPr>
                <w:rFonts w:asciiTheme="minorHAnsi" w:hAnsiTheme="minorHAnsi"/>
                <w:highlight w:val="green"/>
              </w:rPr>
            </w:pPr>
          </w:p>
        </w:tc>
        <w:tc>
          <w:tcPr>
            <w:tcW w:w="488" w:type="dxa"/>
          </w:tcPr>
          <w:p w14:paraId="19DB0C3C" w14:textId="77777777" w:rsidR="00A9198D" w:rsidRPr="005A16B7" w:rsidRDefault="00A9198D" w:rsidP="00706852">
            <w:pPr>
              <w:pStyle w:val="Footer"/>
              <w:spacing w:before="0" w:after="0"/>
              <w:rPr>
                <w:rFonts w:asciiTheme="minorHAnsi" w:hAnsiTheme="minorHAnsi"/>
                <w:highlight w:val="green"/>
              </w:rPr>
            </w:pPr>
          </w:p>
        </w:tc>
        <w:tc>
          <w:tcPr>
            <w:tcW w:w="715" w:type="dxa"/>
          </w:tcPr>
          <w:p w14:paraId="03710EED" w14:textId="77777777" w:rsidR="00A9198D" w:rsidRPr="005A16B7" w:rsidRDefault="00A9198D" w:rsidP="00706852">
            <w:pPr>
              <w:pStyle w:val="Footer"/>
              <w:spacing w:before="0" w:after="0"/>
              <w:rPr>
                <w:rFonts w:asciiTheme="minorHAnsi" w:hAnsiTheme="minorHAnsi"/>
                <w:highlight w:val="green"/>
              </w:rPr>
            </w:pPr>
          </w:p>
        </w:tc>
        <w:tc>
          <w:tcPr>
            <w:tcW w:w="738" w:type="dxa"/>
          </w:tcPr>
          <w:p w14:paraId="23564542" w14:textId="77777777" w:rsidR="00A9198D" w:rsidRPr="005A16B7" w:rsidRDefault="00A9198D" w:rsidP="00706852">
            <w:pPr>
              <w:pStyle w:val="Footer"/>
              <w:spacing w:before="0" w:after="0"/>
              <w:rPr>
                <w:rFonts w:asciiTheme="minorHAnsi" w:hAnsiTheme="minorHAnsi"/>
                <w:highlight w:val="green"/>
              </w:rPr>
            </w:pPr>
          </w:p>
        </w:tc>
        <w:tc>
          <w:tcPr>
            <w:tcW w:w="538" w:type="dxa"/>
          </w:tcPr>
          <w:p w14:paraId="3FABC06E" w14:textId="77777777" w:rsidR="00A9198D" w:rsidRPr="005A16B7" w:rsidRDefault="00A9198D" w:rsidP="00706852">
            <w:pPr>
              <w:pStyle w:val="Footer"/>
              <w:spacing w:before="0" w:after="0"/>
              <w:rPr>
                <w:rFonts w:asciiTheme="minorHAnsi" w:hAnsiTheme="minorHAnsi"/>
                <w:highlight w:val="green"/>
              </w:rPr>
            </w:pPr>
          </w:p>
        </w:tc>
        <w:tc>
          <w:tcPr>
            <w:tcW w:w="596" w:type="dxa"/>
          </w:tcPr>
          <w:p w14:paraId="3B02126E" w14:textId="77777777" w:rsidR="00A9198D" w:rsidRPr="005A16B7" w:rsidRDefault="00A9198D" w:rsidP="00706852">
            <w:pPr>
              <w:pStyle w:val="Footer"/>
              <w:spacing w:before="0" w:after="0"/>
              <w:rPr>
                <w:rFonts w:asciiTheme="minorHAnsi" w:hAnsiTheme="minorHAnsi"/>
                <w:highlight w:val="green"/>
              </w:rPr>
            </w:pPr>
          </w:p>
        </w:tc>
        <w:tc>
          <w:tcPr>
            <w:tcW w:w="567" w:type="dxa"/>
          </w:tcPr>
          <w:p w14:paraId="5989D0F7" w14:textId="77777777" w:rsidR="00A9198D" w:rsidRPr="005A16B7" w:rsidRDefault="00A9198D" w:rsidP="00706852">
            <w:pPr>
              <w:pStyle w:val="Footer"/>
              <w:spacing w:before="0" w:after="0"/>
              <w:rPr>
                <w:rFonts w:asciiTheme="minorHAnsi" w:hAnsiTheme="minorHAnsi"/>
                <w:highlight w:val="green"/>
              </w:rPr>
            </w:pPr>
          </w:p>
        </w:tc>
        <w:tc>
          <w:tcPr>
            <w:tcW w:w="821" w:type="dxa"/>
          </w:tcPr>
          <w:p w14:paraId="172266C1" w14:textId="77777777" w:rsidR="00A9198D" w:rsidRPr="005A16B7" w:rsidRDefault="00A9198D" w:rsidP="00706852">
            <w:pPr>
              <w:pStyle w:val="Footer"/>
              <w:spacing w:before="0" w:after="0"/>
              <w:rPr>
                <w:rFonts w:asciiTheme="minorHAnsi" w:hAnsiTheme="minorHAnsi"/>
                <w:highlight w:val="green"/>
              </w:rPr>
            </w:pPr>
          </w:p>
        </w:tc>
      </w:tr>
      <w:tr w:rsidR="008A070D" w:rsidRPr="005A16B7" w14:paraId="5FA06022" w14:textId="77777777" w:rsidTr="004F0B50">
        <w:trPr>
          <w:trHeight w:val="712"/>
          <w:tblHeader/>
        </w:trPr>
        <w:tc>
          <w:tcPr>
            <w:tcW w:w="10257" w:type="dxa"/>
            <w:gridSpan w:val="3"/>
          </w:tcPr>
          <w:p w14:paraId="1ACB07C9" w14:textId="15730736" w:rsidR="00817DAF" w:rsidRPr="005A16B7" w:rsidRDefault="00CF3804" w:rsidP="00706852">
            <w:pPr>
              <w:spacing w:before="0" w:after="0"/>
              <w:ind w:left="360"/>
              <w:jc w:val="both"/>
              <w:rPr>
                <w:rFonts w:asciiTheme="minorHAnsi" w:hAnsiTheme="minorHAnsi"/>
                <w:szCs w:val="22"/>
              </w:rPr>
            </w:pPr>
            <w:r w:rsidRPr="005A16B7">
              <w:rPr>
                <w:rFonts w:asciiTheme="minorHAnsi" w:hAnsiTheme="minorHAnsi"/>
                <w:b/>
                <w:i/>
                <w:szCs w:val="22"/>
              </w:rPr>
              <w:tab/>
              <w:t>Solicitantul şi/sau reprezentantul său legal, inclusiv partenerul şi/sau reprezentantul său legal, dacă este cazul, NU se încadrează în niciuna din situaţiile de excludere prezentate în Declaraţia Unica</w:t>
            </w:r>
          </w:p>
        </w:tc>
        <w:tc>
          <w:tcPr>
            <w:tcW w:w="476" w:type="dxa"/>
          </w:tcPr>
          <w:p w14:paraId="79F67492" w14:textId="77777777" w:rsidR="00A9198D" w:rsidRPr="005A16B7" w:rsidRDefault="00A9198D" w:rsidP="00706852">
            <w:pPr>
              <w:pStyle w:val="Footer"/>
              <w:spacing w:before="0" w:after="0"/>
              <w:jc w:val="center"/>
              <w:rPr>
                <w:rFonts w:asciiTheme="minorHAnsi" w:hAnsiTheme="minorHAnsi"/>
                <w:highlight w:val="green"/>
              </w:rPr>
            </w:pPr>
          </w:p>
        </w:tc>
        <w:tc>
          <w:tcPr>
            <w:tcW w:w="488" w:type="dxa"/>
          </w:tcPr>
          <w:p w14:paraId="7EE2FAF9" w14:textId="77777777" w:rsidR="00A9198D" w:rsidRPr="005A16B7" w:rsidRDefault="00A9198D" w:rsidP="00706852">
            <w:pPr>
              <w:pStyle w:val="Footer"/>
              <w:spacing w:before="0" w:after="0"/>
              <w:rPr>
                <w:rFonts w:asciiTheme="minorHAnsi" w:hAnsiTheme="minorHAnsi"/>
                <w:highlight w:val="green"/>
              </w:rPr>
            </w:pPr>
          </w:p>
        </w:tc>
        <w:tc>
          <w:tcPr>
            <w:tcW w:w="715" w:type="dxa"/>
          </w:tcPr>
          <w:p w14:paraId="64C31F10" w14:textId="77777777" w:rsidR="00A9198D" w:rsidRPr="005A16B7" w:rsidRDefault="00A9198D" w:rsidP="00706852">
            <w:pPr>
              <w:pStyle w:val="Footer"/>
              <w:spacing w:before="0" w:after="0"/>
              <w:rPr>
                <w:rFonts w:asciiTheme="minorHAnsi" w:hAnsiTheme="minorHAnsi"/>
                <w:highlight w:val="green"/>
              </w:rPr>
            </w:pPr>
          </w:p>
        </w:tc>
        <w:tc>
          <w:tcPr>
            <w:tcW w:w="738" w:type="dxa"/>
          </w:tcPr>
          <w:p w14:paraId="2C8B855A" w14:textId="77777777" w:rsidR="00A9198D" w:rsidRPr="005A16B7" w:rsidRDefault="00A9198D" w:rsidP="00706852">
            <w:pPr>
              <w:pStyle w:val="Footer"/>
              <w:spacing w:before="0" w:after="0"/>
              <w:rPr>
                <w:rFonts w:asciiTheme="minorHAnsi" w:hAnsiTheme="minorHAnsi"/>
                <w:highlight w:val="green"/>
              </w:rPr>
            </w:pPr>
          </w:p>
        </w:tc>
        <w:tc>
          <w:tcPr>
            <w:tcW w:w="538" w:type="dxa"/>
          </w:tcPr>
          <w:p w14:paraId="7F878DAE" w14:textId="77777777" w:rsidR="00A9198D" w:rsidRPr="005A16B7" w:rsidRDefault="00A9198D" w:rsidP="00706852">
            <w:pPr>
              <w:pStyle w:val="Footer"/>
              <w:spacing w:before="0" w:after="0"/>
              <w:rPr>
                <w:rFonts w:asciiTheme="minorHAnsi" w:hAnsiTheme="minorHAnsi"/>
                <w:highlight w:val="green"/>
              </w:rPr>
            </w:pPr>
          </w:p>
        </w:tc>
        <w:tc>
          <w:tcPr>
            <w:tcW w:w="596" w:type="dxa"/>
          </w:tcPr>
          <w:p w14:paraId="0E535110" w14:textId="77777777" w:rsidR="00A9198D" w:rsidRPr="005A16B7" w:rsidRDefault="00A9198D" w:rsidP="00706852">
            <w:pPr>
              <w:pStyle w:val="Footer"/>
              <w:spacing w:before="0" w:after="0"/>
              <w:rPr>
                <w:rFonts w:asciiTheme="minorHAnsi" w:hAnsiTheme="minorHAnsi"/>
                <w:highlight w:val="green"/>
              </w:rPr>
            </w:pPr>
          </w:p>
        </w:tc>
        <w:tc>
          <w:tcPr>
            <w:tcW w:w="567" w:type="dxa"/>
          </w:tcPr>
          <w:p w14:paraId="2D59883D" w14:textId="77777777" w:rsidR="00A9198D" w:rsidRPr="005A16B7" w:rsidRDefault="00A9198D" w:rsidP="00706852">
            <w:pPr>
              <w:pStyle w:val="Footer"/>
              <w:spacing w:before="0" w:after="0"/>
              <w:rPr>
                <w:rFonts w:asciiTheme="minorHAnsi" w:hAnsiTheme="minorHAnsi"/>
                <w:highlight w:val="green"/>
              </w:rPr>
            </w:pPr>
          </w:p>
        </w:tc>
        <w:tc>
          <w:tcPr>
            <w:tcW w:w="821" w:type="dxa"/>
          </w:tcPr>
          <w:p w14:paraId="5ECC5331" w14:textId="77777777" w:rsidR="00A9198D" w:rsidRPr="005A16B7" w:rsidRDefault="00A9198D" w:rsidP="00706852">
            <w:pPr>
              <w:pStyle w:val="Footer"/>
              <w:spacing w:before="0" w:after="0"/>
              <w:rPr>
                <w:rFonts w:asciiTheme="minorHAnsi" w:hAnsiTheme="minorHAnsi"/>
                <w:highlight w:val="green"/>
              </w:rPr>
            </w:pPr>
          </w:p>
        </w:tc>
      </w:tr>
      <w:tr w:rsidR="008A070D" w:rsidRPr="005A16B7" w14:paraId="05C505EC" w14:textId="77777777" w:rsidTr="00706852">
        <w:trPr>
          <w:trHeight w:val="20"/>
          <w:tblHeader/>
        </w:trPr>
        <w:tc>
          <w:tcPr>
            <w:tcW w:w="15196" w:type="dxa"/>
            <w:gridSpan w:val="11"/>
            <w:shd w:val="clear" w:color="auto" w:fill="FFC000"/>
          </w:tcPr>
          <w:p w14:paraId="45E88F0F" w14:textId="745A7E8F" w:rsidR="00A9198D" w:rsidRPr="005A16B7" w:rsidRDefault="00190493" w:rsidP="00706852">
            <w:pPr>
              <w:pStyle w:val="Footer"/>
              <w:spacing w:before="0" w:after="0"/>
              <w:rPr>
                <w:rFonts w:asciiTheme="minorHAnsi" w:hAnsiTheme="minorHAnsi"/>
              </w:rPr>
            </w:pPr>
            <w:r w:rsidRPr="005A16B7">
              <w:rPr>
                <w:rFonts w:asciiTheme="minorHAnsi" w:hAnsiTheme="minorHAnsi"/>
                <w:b/>
              </w:rPr>
              <w:t xml:space="preserve">B. </w:t>
            </w:r>
            <w:r w:rsidR="00703F35" w:rsidRPr="005A16B7">
              <w:t xml:space="preserve"> </w:t>
            </w:r>
            <w:r w:rsidR="00703F35" w:rsidRPr="005A16B7">
              <w:rPr>
                <w:rFonts w:asciiTheme="minorHAnsi" w:hAnsiTheme="minorHAnsi"/>
                <w:b/>
              </w:rPr>
              <w:t>DREPTURI ASUPRA IMOBILELOR CE FAC OBIECTUL PROIECTULUI</w:t>
            </w:r>
          </w:p>
        </w:tc>
      </w:tr>
      <w:tr w:rsidR="008A070D" w:rsidRPr="005A16B7" w14:paraId="2138EFDE" w14:textId="77777777" w:rsidTr="00706852">
        <w:trPr>
          <w:trHeight w:val="20"/>
          <w:tblHeader/>
        </w:trPr>
        <w:tc>
          <w:tcPr>
            <w:tcW w:w="10257" w:type="dxa"/>
            <w:gridSpan w:val="3"/>
          </w:tcPr>
          <w:p w14:paraId="2AD23F9F" w14:textId="77777777" w:rsidR="00CF3804" w:rsidRPr="005A16B7" w:rsidRDefault="00CF3804" w:rsidP="00706852">
            <w:pPr>
              <w:spacing w:before="0" w:after="0"/>
              <w:ind w:left="502"/>
              <w:rPr>
                <w:rFonts w:asciiTheme="minorHAnsi" w:hAnsiTheme="minorHAnsi"/>
                <w:b/>
                <w:szCs w:val="20"/>
              </w:rPr>
            </w:pPr>
            <w:bookmarkStart w:id="23" w:name="_Hlk132102514"/>
            <w:r w:rsidRPr="005A16B7">
              <w:rPr>
                <w:rFonts w:asciiTheme="minorHAnsi" w:hAnsiTheme="minorHAnsi"/>
                <w:b/>
                <w:bCs/>
                <w:szCs w:val="20"/>
              </w:rPr>
              <w:lastRenderedPageBreak/>
              <w:t>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bookmarkEnd w:id="23"/>
          <w:p w14:paraId="5EDF8DC0" w14:textId="77777777" w:rsidR="00CF3804" w:rsidRPr="005A16B7" w:rsidRDefault="00CF3804" w:rsidP="00706852">
            <w:pPr>
              <w:spacing w:before="0" w:after="0"/>
              <w:ind w:left="360"/>
              <w:rPr>
                <w:rFonts w:asciiTheme="minorHAnsi" w:hAnsiTheme="minorHAnsi"/>
                <w:bCs/>
                <w:szCs w:val="20"/>
              </w:rPr>
            </w:pPr>
          </w:p>
          <w:p w14:paraId="414DFA88" w14:textId="77777777" w:rsidR="00CF3804" w:rsidRPr="005A16B7" w:rsidRDefault="00CF3804" w:rsidP="00706852">
            <w:pPr>
              <w:spacing w:before="0" w:after="0"/>
              <w:ind w:left="360"/>
              <w:rPr>
                <w:rFonts w:asciiTheme="minorHAnsi" w:hAnsiTheme="minorHAnsi"/>
                <w:szCs w:val="20"/>
              </w:rPr>
            </w:pPr>
            <w:r w:rsidRPr="005A16B7">
              <w:rPr>
                <w:rFonts w:asciiTheme="minorHAnsi" w:hAnsiTheme="minorHAnsi"/>
                <w:szCs w:val="20"/>
              </w:rPr>
              <w:t>Solicitanţii eligibili trebuie să demonstreze, că deţin, după caz, următoarele drepturi asupra imobilelor ce fac obiectul proiectului:</w:t>
            </w:r>
          </w:p>
          <w:p w14:paraId="67910FF1" w14:textId="77777777" w:rsidR="00CF3804" w:rsidRPr="005A16B7" w:rsidRDefault="00CF3804" w:rsidP="00706852">
            <w:pPr>
              <w:numPr>
                <w:ilvl w:val="0"/>
                <w:numId w:val="41"/>
              </w:numPr>
              <w:spacing w:before="0" w:after="0"/>
              <w:rPr>
                <w:rFonts w:asciiTheme="minorHAnsi" w:hAnsiTheme="minorHAnsi"/>
                <w:szCs w:val="20"/>
              </w:rPr>
            </w:pPr>
            <w:r w:rsidRPr="005A16B7">
              <w:rPr>
                <w:rFonts w:asciiTheme="minorHAnsi" w:hAnsiTheme="minorHAnsi"/>
                <w:szCs w:val="20"/>
              </w:rPr>
              <w:t xml:space="preserve">Dreptul de proprietate publică; </w:t>
            </w:r>
          </w:p>
          <w:p w14:paraId="431D76E7" w14:textId="77777777" w:rsidR="00CF3804" w:rsidRPr="005A16B7" w:rsidRDefault="00CF3804" w:rsidP="00706852">
            <w:pPr>
              <w:numPr>
                <w:ilvl w:val="0"/>
                <w:numId w:val="41"/>
              </w:numPr>
              <w:spacing w:before="0" w:after="0"/>
              <w:rPr>
                <w:rFonts w:asciiTheme="minorHAnsi" w:hAnsiTheme="minorHAnsi"/>
                <w:szCs w:val="20"/>
              </w:rPr>
            </w:pPr>
            <w:r w:rsidRPr="005A16B7">
              <w:rPr>
                <w:rFonts w:asciiTheme="minorHAnsi" w:hAnsiTheme="minorHAnsi"/>
                <w:szCs w:val="20"/>
              </w:rPr>
              <w:t xml:space="preserve">Dreptul de administrare; </w:t>
            </w:r>
          </w:p>
          <w:p w14:paraId="5C675A67" w14:textId="77777777" w:rsidR="00CF3804" w:rsidRPr="005A16B7" w:rsidRDefault="00CF3804" w:rsidP="00706852">
            <w:pPr>
              <w:numPr>
                <w:ilvl w:val="0"/>
                <w:numId w:val="41"/>
              </w:numPr>
              <w:spacing w:before="0" w:after="0"/>
              <w:rPr>
                <w:rFonts w:asciiTheme="minorHAnsi" w:hAnsiTheme="minorHAnsi"/>
                <w:szCs w:val="20"/>
              </w:rPr>
            </w:pPr>
            <w:r w:rsidRPr="005A16B7">
              <w:rPr>
                <w:rFonts w:asciiTheme="minorHAnsi" w:hAnsiTheme="minorHAnsi"/>
                <w:szCs w:val="20"/>
              </w:rPr>
              <w:t xml:space="preserve">Dreptul de concesiune; </w:t>
            </w:r>
          </w:p>
          <w:p w14:paraId="0403FD22" w14:textId="77777777" w:rsidR="00CF3804" w:rsidRPr="005A16B7" w:rsidRDefault="00CF3804" w:rsidP="00706852">
            <w:pPr>
              <w:numPr>
                <w:ilvl w:val="0"/>
                <w:numId w:val="41"/>
              </w:numPr>
              <w:spacing w:before="0" w:after="0"/>
              <w:rPr>
                <w:rFonts w:asciiTheme="minorHAnsi" w:hAnsiTheme="minorHAnsi"/>
                <w:szCs w:val="20"/>
              </w:rPr>
            </w:pPr>
            <w:r w:rsidRPr="005A16B7">
              <w:rPr>
                <w:rFonts w:asciiTheme="minorHAnsi" w:hAnsiTheme="minorHAnsi"/>
                <w:szCs w:val="20"/>
              </w:rPr>
              <w:t xml:space="preserve">Dreptul de superficie; </w:t>
            </w:r>
          </w:p>
          <w:p w14:paraId="560017F3" w14:textId="2812C16B" w:rsidR="00817DAF" w:rsidRPr="005A16B7" w:rsidRDefault="00CF3804" w:rsidP="00706852">
            <w:pPr>
              <w:spacing w:after="0"/>
              <w:jc w:val="both"/>
              <w:rPr>
                <w:rFonts w:asciiTheme="minorHAnsi" w:hAnsiTheme="minorHAnsi" w:cstheme="minorHAnsi"/>
              </w:rPr>
            </w:pPr>
            <w:r w:rsidRPr="005A16B7">
              <w:rPr>
                <w:rFonts w:asciiTheme="minorHAnsi" w:hAnsiTheme="minorHAnsi"/>
                <w:szCs w:val="20"/>
              </w:rPr>
              <w:t xml:space="preserve">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w:t>
            </w:r>
            <w:r w:rsidRPr="005A16B7">
              <w:rPr>
                <w:rFonts w:asciiTheme="minorHAnsi" w:hAnsiTheme="minorHAnsi"/>
                <w:bCs/>
                <w:szCs w:val="20"/>
              </w:rPr>
              <w:t>judeţean</w:t>
            </w:r>
            <w:r w:rsidRPr="005A16B7">
              <w:rPr>
                <w:rFonts w:asciiTheme="minorHAnsi" w:hAnsiTheme="minorHAnsi"/>
                <w:szCs w:val="20"/>
              </w:rPr>
              <w:t xml:space="preserve">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5A16B7" w:rsidRDefault="00A9198D" w:rsidP="00706852">
            <w:pPr>
              <w:pStyle w:val="Footer"/>
              <w:spacing w:before="0" w:after="0"/>
              <w:jc w:val="center"/>
              <w:rPr>
                <w:rFonts w:asciiTheme="minorHAnsi" w:hAnsiTheme="minorHAnsi"/>
              </w:rPr>
            </w:pPr>
          </w:p>
        </w:tc>
        <w:tc>
          <w:tcPr>
            <w:tcW w:w="488" w:type="dxa"/>
          </w:tcPr>
          <w:p w14:paraId="0B9219C8" w14:textId="77777777" w:rsidR="00A9198D" w:rsidRPr="005A16B7" w:rsidRDefault="00A9198D" w:rsidP="00706852">
            <w:pPr>
              <w:pStyle w:val="Footer"/>
              <w:spacing w:before="0" w:after="0"/>
              <w:rPr>
                <w:rFonts w:asciiTheme="minorHAnsi" w:hAnsiTheme="minorHAnsi"/>
              </w:rPr>
            </w:pPr>
          </w:p>
        </w:tc>
        <w:tc>
          <w:tcPr>
            <w:tcW w:w="715" w:type="dxa"/>
          </w:tcPr>
          <w:p w14:paraId="7EF3C6AC" w14:textId="77777777" w:rsidR="00A9198D" w:rsidRPr="005A16B7" w:rsidRDefault="00A9198D" w:rsidP="00706852">
            <w:pPr>
              <w:pStyle w:val="Footer"/>
              <w:spacing w:before="0" w:after="0"/>
              <w:rPr>
                <w:rFonts w:asciiTheme="minorHAnsi" w:hAnsiTheme="minorHAnsi"/>
              </w:rPr>
            </w:pPr>
          </w:p>
        </w:tc>
        <w:tc>
          <w:tcPr>
            <w:tcW w:w="738" w:type="dxa"/>
          </w:tcPr>
          <w:p w14:paraId="6919BD73" w14:textId="77777777" w:rsidR="00A9198D" w:rsidRPr="005A16B7" w:rsidRDefault="00A9198D" w:rsidP="00706852">
            <w:pPr>
              <w:pStyle w:val="Footer"/>
              <w:spacing w:before="0" w:after="0"/>
              <w:rPr>
                <w:rFonts w:asciiTheme="minorHAnsi" w:hAnsiTheme="minorHAnsi"/>
              </w:rPr>
            </w:pPr>
          </w:p>
        </w:tc>
        <w:tc>
          <w:tcPr>
            <w:tcW w:w="538" w:type="dxa"/>
          </w:tcPr>
          <w:p w14:paraId="1B85E67B" w14:textId="77777777" w:rsidR="00A9198D" w:rsidRPr="005A16B7" w:rsidRDefault="00A9198D" w:rsidP="00706852">
            <w:pPr>
              <w:pStyle w:val="Footer"/>
              <w:spacing w:before="0" w:after="0"/>
              <w:rPr>
                <w:rFonts w:asciiTheme="minorHAnsi" w:hAnsiTheme="minorHAnsi"/>
              </w:rPr>
            </w:pPr>
          </w:p>
        </w:tc>
        <w:tc>
          <w:tcPr>
            <w:tcW w:w="596" w:type="dxa"/>
          </w:tcPr>
          <w:p w14:paraId="7AE7C044" w14:textId="77777777" w:rsidR="00A9198D" w:rsidRPr="005A16B7" w:rsidRDefault="00A9198D" w:rsidP="00706852">
            <w:pPr>
              <w:pStyle w:val="Footer"/>
              <w:spacing w:before="0" w:after="0"/>
              <w:rPr>
                <w:rFonts w:asciiTheme="minorHAnsi" w:hAnsiTheme="minorHAnsi"/>
              </w:rPr>
            </w:pPr>
          </w:p>
        </w:tc>
        <w:tc>
          <w:tcPr>
            <w:tcW w:w="567" w:type="dxa"/>
          </w:tcPr>
          <w:p w14:paraId="27C7EAC3" w14:textId="77777777" w:rsidR="00A9198D" w:rsidRPr="005A16B7" w:rsidRDefault="00A9198D" w:rsidP="00706852">
            <w:pPr>
              <w:pStyle w:val="Footer"/>
              <w:spacing w:before="0" w:after="0"/>
              <w:rPr>
                <w:rFonts w:asciiTheme="minorHAnsi" w:hAnsiTheme="minorHAnsi"/>
              </w:rPr>
            </w:pPr>
          </w:p>
        </w:tc>
        <w:tc>
          <w:tcPr>
            <w:tcW w:w="821" w:type="dxa"/>
          </w:tcPr>
          <w:p w14:paraId="3B8610A2" w14:textId="77777777" w:rsidR="00A9198D" w:rsidRPr="005A16B7" w:rsidRDefault="00A9198D" w:rsidP="00706852">
            <w:pPr>
              <w:pStyle w:val="Footer"/>
              <w:spacing w:before="0" w:after="0"/>
              <w:rPr>
                <w:rFonts w:asciiTheme="minorHAnsi" w:hAnsiTheme="minorHAnsi"/>
              </w:rPr>
            </w:pPr>
          </w:p>
        </w:tc>
      </w:tr>
      <w:tr w:rsidR="008A070D" w:rsidRPr="005A16B7" w14:paraId="41CAB87C" w14:textId="77777777" w:rsidTr="00706852">
        <w:trPr>
          <w:trHeight w:val="20"/>
          <w:tblHeader/>
        </w:trPr>
        <w:tc>
          <w:tcPr>
            <w:tcW w:w="10257" w:type="dxa"/>
            <w:gridSpan w:val="3"/>
            <w:tcBorders>
              <w:bottom w:val="single" w:sz="4" w:space="0" w:color="auto"/>
            </w:tcBorders>
          </w:tcPr>
          <w:p w14:paraId="5B3AE785" w14:textId="77777777" w:rsidR="008C7515" w:rsidRPr="005A16B7" w:rsidRDefault="008C7515" w:rsidP="00706852">
            <w:pPr>
              <w:spacing w:before="0" w:after="0"/>
              <w:ind w:left="502"/>
              <w:jc w:val="both"/>
              <w:rPr>
                <w:rFonts w:asciiTheme="minorHAnsi" w:hAnsiTheme="minorHAnsi"/>
                <w:b/>
                <w:bCs/>
                <w:szCs w:val="20"/>
              </w:rPr>
            </w:pPr>
            <w:r w:rsidRPr="005A16B7">
              <w:rPr>
                <w:rFonts w:asciiTheme="minorHAnsi" w:hAnsiTheme="minorHAnsi"/>
                <w:b/>
                <w:bCs/>
                <w:szCs w:val="20"/>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7DD0C356" w14:textId="77777777" w:rsidR="008C7515" w:rsidRPr="005A16B7" w:rsidRDefault="008C7515" w:rsidP="00706852">
            <w:pPr>
              <w:spacing w:before="0" w:after="0"/>
              <w:jc w:val="both"/>
              <w:rPr>
                <w:rFonts w:asciiTheme="minorHAnsi" w:hAnsiTheme="minorHAnsi"/>
                <w:szCs w:val="20"/>
              </w:rPr>
            </w:pPr>
          </w:p>
          <w:p w14:paraId="4CE2BB45" w14:textId="77777777" w:rsidR="008C7515" w:rsidRPr="005A16B7" w:rsidRDefault="008C7515" w:rsidP="00706852">
            <w:pPr>
              <w:numPr>
                <w:ilvl w:val="0"/>
                <w:numId w:val="48"/>
              </w:numPr>
              <w:spacing w:before="0" w:after="0"/>
              <w:jc w:val="both"/>
              <w:rPr>
                <w:rFonts w:asciiTheme="minorHAnsi" w:hAnsiTheme="minorHAnsi"/>
                <w:szCs w:val="20"/>
              </w:rPr>
            </w:pPr>
            <w:r w:rsidRPr="005A16B7">
              <w:rPr>
                <w:rFonts w:asciiTheme="minorHAnsi" w:hAnsiTheme="minorHAnsi"/>
                <w:szCs w:val="20"/>
              </w:rPr>
              <w:t xml:space="preserve">contribuţia propie la valoarea cheltuielilor eligibile, în conformitate cu prevederile secţiunii </w:t>
            </w:r>
            <w:r w:rsidRPr="005A16B7">
              <w:rPr>
                <w:rFonts w:asciiTheme="minorHAnsi" w:hAnsiTheme="minorHAnsi"/>
                <w:i/>
                <w:iCs/>
                <w:szCs w:val="20"/>
              </w:rPr>
              <w:t>5.</w:t>
            </w:r>
            <w:r w:rsidRPr="005A16B7">
              <w:rPr>
                <w:rFonts w:asciiTheme="minorHAnsi" w:hAnsiTheme="minorHAnsi"/>
                <w:i/>
                <w:szCs w:val="20"/>
              </w:rPr>
              <w:t>5 Cuantumul cofinanţării acordate</w:t>
            </w:r>
            <w:r w:rsidRPr="005A16B7">
              <w:rPr>
                <w:rFonts w:asciiTheme="minorHAnsi" w:hAnsiTheme="minorHAnsi"/>
                <w:szCs w:val="20"/>
              </w:rPr>
              <w:t>;</w:t>
            </w:r>
          </w:p>
          <w:p w14:paraId="313717D0" w14:textId="77777777" w:rsidR="008C7515" w:rsidRPr="005A16B7" w:rsidRDefault="008C7515" w:rsidP="00706852">
            <w:pPr>
              <w:numPr>
                <w:ilvl w:val="0"/>
                <w:numId w:val="48"/>
              </w:numPr>
              <w:spacing w:before="0" w:after="0"/>
              <w:jc w:val="both"/>
              <w:rPr>
                <w:rFonts w:asciiTheme="minorHAnsi" w:hAnsiTheme="minorHAnsi"/>
                <w:szCs w:val="20"/>
              </w:rPr>
            </w:pPr>
            <w:r w:rsidRPr="005A16B7">
              <w:rPr>
                <w:rFonts w:asciiTheme="minorHAnsi" w:hAnsiTheme="minorHAnsi"/>
                <w:szCs w:val="20"/>
              </w:rPr>
              <w:t>finanţarea cheltuielilor neeligibile ale proiectului, unde este cazul;</w:t>
            </w:r>
          </w:p>
          <w:p w14:paraId="299966EC" w14:textId="77777777" w:rsidR="008C7515" w:rsidRPr="005A16B7" w:rsidRDefault="008C7515" w:rsidP="00706852">
            <w:pPr>
              <w:numPr>
                <w:ilvl w:val="0"/>
                <w:numId w:val="48"/>
              </w:numPr>
              <w:spacing w:before="0" w:after="0"/>
              <w:jc w:val="both"/>
              <w:rPr>
                <w:rFonts w:asciiTheme="minorHAnsi" w:hAnsiTheme="minorHAnsi"/>
                <w:szCs w:val="20"/>
              </w:rPr>
            </w:pPr>
            <w:r w:rsidRPr="005A16B7">
              <w:rPr>
                <w:rFonts w:asciiTheme="minorHAnsi" w:hAnsiTheme="minorHAnsi"/>
                <w:szCs w:val="20"/>
              </w:rPr>
              <w:t>resursele financiare necesare implementării optime a proiectului în condiţiile rambursării ulterioare a cheltuielilor eligibile din instrumente structurale, respectiv asigurarea altor sume necesare implementării proiectului;</w:t>
            </w:r>
          </w:p>
          <w:p w14:paraId="3A49B0FD" w14:textId="77777777" w:rsidR="00157C86" w:rsidRPr="005A16B7" w:rsidRDefault="008C7515" w:rsidP="00706852">
            <w:pPr>
              <w:spacing w:before="0" w:after="0"/>
              <w:jc w:val="both"/>
              <w:rPr>
                <w:rFonts w:asciiTheme="minorHAnsi" w:hAnsiTheme="minorHAnsi"/>
                <w:szCs w:val="20"/>
              </w:rPr>
            </w:pPr>
            <w:r w:rsidRPr="005A16B7">
              <w:rPr>
                <w:rFonts w:asciiTheme="minorHAnsi" w:hAnsiTheme="minorHAnsi"/>
                <w:szCs w:val="20"/>
              </w:rPr>
              <w:t>finantarea cheltuielilor de  funcționare și întreținere a investiţiei și a serviciilor asociate necesare, pe perioada de durabilitate a contractului de finanţare</w:t>
            </w:r>
          </w:p>
          <w:p w14:paraId="574654F4" w14:textId="7D0E35D6" w:rsidR="008C7515" w:rsidRPr="005A16B7" w:rsidDel="005C238B" w:rsidRDefault="008C7515" w:rsidP="00706852">
            <w:pPr>
              <w:spacing w:before="0" w:after="0"/>
              <w:jc w:val="both"/>
              <w:rPr>
                <w:rFonts w:asciiTheme="minorHAnsi" w:hAnsiTheme="minorHAnsi"/>
                <w:szCs w:val="20"/>
              </w:rPr>
            </w:pPr>
          </w:p>
        </w:tc>
        <w:tc>
          <w:tcPr>
            <w:tcW w:w="476" w:type="dxa"/>
            <w:tcBorders>
              <w:bottom w:val="single" w:sz="4" w:space="0" w:color="auto"/>
            </w:tcBorders>
          </w:tcPr>
          <w:p w14:paraId="40360269" w14:textId="77777777" w:rsidR="00A9198D" w:rsidRPr="005A16B7" w:rsidRDefault="00A9198D" w:rsidP="00706852">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A16B7" w:rsidRDefault="00A9198D" w:rsidP="00706852">
            <w:pPr>
              <w:pStyle w:val="Footer"/>
              <w:spacing w:before="0" w:after="0"/>
              <w:rPr>
                <w:rFonts w:asciiTheme="minorHAnsi" w:hAnsiTheme="minorHAnsi"/>
              </w:rPr>
            </w:pPr>
          </w:p>
        </w:tc>
        <w:tc>
          <w:tcPr>
            <w:tcW w:w="715" w:type="dxa"/>
            <w:tcBorders>
              <w:bottom w:val="single" w:sz="4" w:space="0" w:color="auto"/>
            </w:tcBorders>
          </w:tcPr>
          <w:p w14:paraId="7B2CA15C" w14:textId="77777777" w:rsidR="00A9198D" w:rsidRPr="005A16B7" w:rsidRDefault="00A9198D" w:rsidP="00706852">
            <w:pPr>
              <w:pStyle w:val="Footer"/>
              <w:spacing w:before="0" w:after="0"/>
              <w:rPr>
                <w:rFonts w:asciiTheme="minorHAnsi" w:hAnsiTheme="minorHAnsi"/>
              </w:rPr>
            </w:pPr>
          </w:p>
        </w:tc>
        <w:tc>
          <w:tcPr>
            <w:tcW w:w="738" w:type="dxa"/>
            <w:tcBorders>
              <w:bottom w:val="single" w:sz="4" w:space="0" w:color="auto"/>
            </w:tcBorders>
          </w:tcPr>
          <w:p w14:paraId="7A375203" w14:textId="77777777" w:rsidR="00A9198D" w:rsidRPr="005A16B7" w:rsidRDefault="00A9198D" w:rsidP="00706852">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A16B7" w:rsidRDefault="00A9198D" w:rsidP="00706852">
            <w:pPr>
              <w:pStyle w:val="Footer"/>
              <w:spacing w:before="0" w:after="0"/>
              <w:rPr>
                <w:rFonts w:asciiTheme="minorHAnsi" w:hAnsiTheme="minorHAnsi"/>
              </w:rPr>
            </w:pPr>
          </w:p>
        </w:tc>
        <w:tc>
          <w:tcPr>
            <w:tcW w:w="596" w:type="dxa"/>
            <w:tcBorders>
              <w:bottom w:val="single" w:sz="4" w:space="0" w:color="auto"/>
            </w:tcBorders>
          </w:tcPr>
          <w:p w14:paraId="6590DFD3" w14:textId="77777777" w:rsidR="00A9198D" w:rsidRPr="005A16B7" w:rsidRDefault="00A9198D" w:rsidP="00706852">
            <w:pPr>
              <w:pStyle w:val="Footer"/>
              <w:spacing w:before="0" w:after="0"/>
              <w:rPr>
                <w:rFonts w:asciiTheme="minorHAnsi" w:hAnsiTheme="minorHAnsi"/>
              </w:rPr>
            </w:pPr>
          </w:p>
        </w:tc>
        <w:tc>
          <w:tcPr>
            <w:tcW w:w="567" w:type="dxa"/>
            <w:tcBorders>
              <w:bottom w:val="single" w:sz="4" w:space="0" w:color="auto"/>
            </w:tcBorders>
          </w:tcPr>
          <w:p w14:paraId="01E78550" w14:textId="77777777" w:rsidR="00A9198D" w:rsidRPr="005A16B7" w:rsidRDefault="00A9198D" w:rsidP="00706852">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A16B7" w:rsidRDefault="00A9198D" w:rsidP="00706852">
            <w:pPr>
              <w:pStyle w:val="Footer"/>
              <w:spacing w:before="0" w:after="0"/>
              <w:rPr>
                <w:rFonts w:asciiTheme="minorHAnsi" w:hAnsiTheme="minorHAnsi"/>
              </w:rPr>
            </w:pPr>
          </w:p>
        </w:tc>
      </w:tr>
      <w:tr w:rsidR="00591CE5" w:rsidRPr="005A16B7" w14:paraId="5BF6CF81" w14:textId="77777777" w:rsidTr="00706852">
        <w:trPr>
          <w:trHeight w:val="20"/>
          <w:tblHeader/>
        </w:trPr>
        <w:tc>
          <w:tcPr>
            <w:tcW w:w="10257" w:type="dxa"/>
            <w:gridSpan w:val="3"/>
            <w:tcBorders>
              <w:bottom w:val="single" w:sz="4" w:space="0" w:color="auto"/>
            </w:tcBorders>
          </w:tcPr>
          <w:p w14:paraId="2B47777A" w14:textId="1CD0F0E0" w:rsidR="001914F1" w:rsidRPr="005A16B7" w:rsidRDefault="001914F1" w:rsidP="00706852">
            <w:pPr>
              <w:spacing w:before="240" w:after="0"/>
              <w:jc w:val="both"/>
              <w:rPr>
                <w:rFonts w:ascii="Calibri" w:hAnsi="Calibri" w:cs="Calibri"/>
                <w:b/>
                <w:bCs/>
                <w:szCs w:val="20"/>
                <w:lang w:eastAsia="ro-RO"/>
              </w:rPr>
            </w:pPr>
            <w:r w:rsidRPr="005A16B7">
              <w:rPr>
                <w:rFonts w:ascii="Calibri" w:hAnsi="Calibri" w:cs="Calibri"/>
                <w:b/>
                <w:bCs/>
                <w:szCs w:val="20"/>
                <w:lang w:eastAsia="ro-RO"/>
              </w:rPr>
              <w:lastRenderedPageBreak/>
              <w:t xml:space="preserve">Capacitatea </w:t>
            </w:r>
            <w:r w:rsidR="004F0B50" w:rsidRPr="005A16B7">
              <w:rPr>
                <w:rFonts w:ascii="Calibri" w:hAnsi="Calibri" w:cs="Calibri"/>
                <w:b/>
                <w:bCs/>
                <w:szCs w:val="20"/>
                <w:lang w:eastAsia="ro-RO"/>
              </w:rPr>
              <w:t>operațională</w:t>
            </w:r>
            <w:r w:rsidRPr="005A16B7">
              <w:rPr>
                <w:rFonts w:ascii="Calibri" w:hAnsi="Calibri" w:cs="Calibri"/>
                <w:b/>
                <w:bCs/>
                <w:szCs w:val="20"/>
                <w:lang w:eastAsia="ro-RO"/>
              </w:rPr>
              <w:t xml:space="preserve"> a solicitantului si sustenabilitatea </w:t>
            </w:r>
            <w:r w:rsidR="004F0B50" w:rsidRPr="005A16B7">
              <w:rPr>
                <w:rFonts w:ascii="Calibri" w:hAnsi="Calibri" w:cs="Calibri"/>
                <w:b/>
                <w:bCs/>
                <w:szCs w:val="20"/>
                <w:lang w:eastAsia="ro-RO"/>
              </w:rPr>
              <w:t>investiției</w:t>
            </w:r>
            <w:r w:rsidRPr="005A16B7">
              <w:rPr>
                <w:rFonts w:ascii="Calibri" w:hAnsi="Calibri" w:cs="Calibri"/>
                <w:b/>
                <w:bCs/>
                <w:szCs w:val="20"/>
                <w:lang w:eastAsia="ro-RO"/>
              </w:rPr>
              <w:t>:</w:t>
            </w:r>
          </w:p>
          <w:p w14:paraId="4A47904D" w14:textId="77777777" w:rsidR="001914F1" w:rsidRPr="005A16B7" w:rsidRDefault="001914F1" w:rsidP="00706852">
            <w:pPr>
              <w:spacing w:before="240" w:after="0"/>
              <w:jc w:val="both"/>
              <w:rPr>
                <w:rFonts w:ascii="Calibri" w:hAnsi="Calibri" w:cs="Calibri"/>
                <w:szCs w:val="20"/>
                <w:lang w:eastAsia="ro-RO"/>
              </w:rPr>
            </w:pPr>
            <w:r w:rsidRPr="005A16B7">
              <w:rPr>
                <w:rFonts w:ascii="Calibri" w:hAnsi="Calibri" w:cs="Calibri"/>
                <w:szCs w:val="20"/>
                <w:lang w:eastAsia="ro-RO"/>
              </w:rPr>
              <w:t>a. Solicitantul dovedeşte capacitatea de a asigura menţinerea, întreţinerea, funcţionarea şi exploatarea investiţiei după încheierea proiectului şi încetarea finanţării nerambursabile.</w:t>
            </w:r>
          </w:p>
          <w:p w14:paraId="3677BFBA" w14:textId="1C33CC97" w:rsidR="001914F1" w:rsidRPr="005A16B7" w:rsidRDefault="001914F1" w:rsidP="00706852">
            <w:pPr>
              <w:spacing w:before="240" w:after="0"/>
              <w:jc w:val="both"/>
              <w:rPr>
                <w:rFonts w:ascii="Calibri" w:hAnsi="Calibri" w:cs="Calibri"/>
                <w:szCs w:val="20"/>
                <w:lang w:eastAsia="ro-RO"/>
              </w:rPr>
            </w:pPr>
            <w:r w:rsidRPr="005A16B7">
              <w:rPr>
                <w:rFonts w:ascii="Calibri" w:hAnsi="Calibri" w:cs="Calibri"/>
                <w:szCs w:val="20"/>
                <w:lang w:eastAsia="ro-RO"/>
              </w:rPr>
              <w:t xml:space="preserve">b. Solicitantul se </w:t>
            </w:r>
            <w:r w:rsidR="004F0B50" w:rsidRPr="005A16B7">
              <w:rPr>
                <w:rFonts w:ascii="Calibri" w:hAnsi="Calibri" w:cs="Calibri"/>
                <w:szCs w:val="20"/>
                <w:lang w:eastAsia="ro-RO"/>
              </w:rPr>
              <w:t>angajează</w:t>
            </w:r>
            <w:r w:rsidRPr="005A16B7">
              <w:rPr>
                <w:rFonts w:ascii="Calibri" w:hAnsi="Calibri" w:cs="Calibri"/>
                <w:szCs w:val="20"/>
                <w:lang w:eastAsia="ro-RO"/>
              </w:rPr>
              <w:t xml:space="preserve"> sa asigure sustenabilitatea instituţională (structura funcţională destinată managementului), operaţională (planul de mentenanţă cu lucrările specifice) şi financiară a proiectului</w:t>
            </w:r>
          </w:p>
          <w:p w14:paraId="5B125A7E" w14:textId="5BDED43D" w:rsidR="00591CE5" w:rsidRPr="00CC4887" w:rsidRDefault="001914F1" w:rsidP="00706852">
            <w:pPr>
              <w:spacing w:before="240" w:after="0"/>
              <w:jc w:val="both"/>
              <w:rPr>
                <w:rFonts w:ascii="Calibri" w:hAnsi="Calibri" w:cs="Calibri"/>
                <w:szCs w:val="20"/>
                <w:lang w:eastAsia="ro-RO"/>
              </w:rPr>
            </w:pPr>
            <w:r w:rsidRPr="005A16B7">
              <w:rPr>
                <w:rFonts w:ascii="Calibri" w:hAnsi="Calibri" w:cs="Calibri"/>
                <w:szCs w:val="20"/>
                <w:lang w:eastAsia="ro-RO"/>
              </w:rPr>
              <w:t>c. Investitia este sustenabila, proiectiile veniturilor si cheltuielilor sunt realiste, fundamentate pe date corecte si surse verificabile.</w:t>
            </w:r>
          </w:p>
        </w:tc>
        <w:tc>
          <w:tcPr>
            <w:tcW w:w="476" w:type="dxa"/>
            <w:tcBorders>
              <w:bottom w:val="single" w:sz="4" w:space="0" w:color="auto"/>
            </w:tcBorders>
          </w:tcPr>
          <w:p w14:paraId="6A268224" w14:textId="77777777" w:rsidR="00591CE5" w:rsidRPr="005A16B7" w:rsidRDefault="00591CE5" w:rsidP="00706852">
            <w:pPr>
              <w:pStyle w:val="Footer"/>
              <w:spacing w:before="0" w:after="0"/>
              <w:jc w:val="center"/>
              <w:rPr>
                <w:rFonts w:asciiTheme="minorHAnsi" w:hAnsiTheme="minorHAnsi"/>
              </w:rPr>
            </w:pPr>
          </w:p>
        </w:tc>
        <w:tc>
          <w:tcPr>
            <w:tcW w:w="488" w:type="dxa"/>
            <w:tcBorders>
              <w:bottom w:val="single" w:sz="4" w:space="0" w:color="auto"/>
            </w:tcBorders>
          </w:tcPr>
          <w:p w14:paraId="625B8E45" w14:textId="77777777" w:rsidR="00591CE5" w:rsidRPr="005A16B7" w:rsidRDefault="00591CE5" w:rsidP="00706852">
            <w:pPr>
              <w:pStyle w:val="Footer"/>
              <w:spacing w:before="0" w:after="0"/>
              <w:rPr>
                <w:rFonts w:asciiTheme="minorHAnsi" w:hAnsiTheme="minorHAnsi"/>
              </w:rPr>
            </w:pPr>
          </w:p>
        </w:tc>
        <w:tc>
          <w:tcPr>
            <w:tcW w:w="715" w:type="dxa"/>
            <w:tcBorders>
              <w:bottom w:val="single" w:sz="4" w:space="0" w:color="auto"/>
            </w:tcBorders>
          </w:tcPr>
          <w:p w14:paraId="6D6DDC2F" w14:textId="77777777" w:rsidR="00591CE5" w:rsidRPr="005A16B7" w:rsidRDefault="00591CE5" w:rsidP="00706852">
            <w:pPr>
              <w:pStyle w:val="Footer"/>
              <w:spacing w:before="0" w:after="0"/>
              <w:rPr>
                <w:rFonts w:asciiTheme="minorHAnsi" w:hAnsiTheme="minorHAnsi"/>
              </w:rPr>
            </w:pPr>
          </w:p>
        </w:tc>
        <w:tc>
          <w:tcPr>
            <w:tcW w:w="738" w:type="dxa"/>
            <w:tcBorders>
              <w:bottom w:val="single" w:sz="4" w:space="0" w:color="auto"/>
            </w:tcBorders>
          </w:tcPr>
          <w:p w14:paraId="2AA4DF3A" w14:textId="77777777" w:rsidR="00591CE5" w:rsidRPr="005A16B7" w:rsidRDefault="00591CE5" w:rsidP="00706852">
            <w:pPr>
              <w:pStyle w:val="Footer"/>
              <w:spacing w:before="0" w:after="0"/>
              <w:rPr>
                <w:rFonts w:asciiTheme="minorHAnsi" w:hAnsiTheme="minorHAnsi"/>
              </w:rPr>
            </w:pPr>
          </w:p>
        </w:tc>
        <w:tc>
          <w:tcPr>
            <w:tcW w:w="538" w:type="dxa"/>
            <w:tcBorders>
              <w:bottom w:val="single" w:sz="4" w:space="0" w:color="auto"/>
            </w:tcBorders>
          </w:tcPr>
          <w:p w14:paraId="12147A22" w14:textId="77777777" w:rsidR="00591CE5" w:rsidRPr="005A16B7" w:rsidRDefault="00591CE5" w:rsidP="00706852">
            <w:pPr>
              <w:pStyle w:val="Footer"/>
              <w:spacing w:before="0" w:after="0"/>
              <w:rPr>
                <w:rFonts w:asciiTheme="minorHAnsi" w:hAnsiTheme="minorHAnsi"/>
              </w:rPr>
            </w:pPr>
          </w:p>
        </w:tc>
        <w:tc>
          <w:tcPr>
            <w:tcW w:w="596" w:type="dxa"/>
            <w:tcBorders>
              <w:bottom w:val="single" w:sz="4" w:space="0" w:color="auto"/>
            </w:tcBorders>
          </w:tcPr>
          <w:p w14:paraId="369E1776" w14:textId="77777777" w:rsidR="00591CE5" w:rsidRPr="005A16B7" w:rsidRDefault="00591CE5" w:rsidP="00706852">
            <w:pPr>
              <w:pStyle w:val="Footer"/>
              <w:spacing w:before="0" w:after="0"/>
              <w:rPr>
                <w:rFonts w:asciiTheme="minorHAnsi" w:hAnsiTheme="minorHAnsi"/>
              </w:rPr>
            </w:pPr>
          </w:p>
        </w:tc>
        <w:tc>
          <w:tcPr>
            <w:tcW w:w="567" w:type="dxa"/>
            <w:tcBorders>
              <w:bottom w:val="single" w:sz="4" w:space="0" w:color="auto"/>
            </w:tcBorders>
          </w:tcPr>
          <w:p w14:paraId="69F6CAAE" w14:textId="77777777" w:rsidR="00591CE5" w:rsidRPr="005A16B7" w:rsidRDefault="00591CE5" w:rsidP="00706852">
            <w:pPr>
              <w:pStyle w:val="Footer"/>
              <w:spacing w:before="0" w:after="0"/>
              <w:rPr>
                <w:rFonts w:asciiTheme="minorHAnsi" w:hAnsiTheme="minorHAnsi"/>
              </w:rPr>
            </w:pPr>
          </w:p>
        </w:tc>
        <w:tc>
          <w:tcPr>
            <w:tcW w:w="821" w:type="dxa"/>
            <w:tcBorders>
              <w:bottom w:val="single" w:sz="4" w:space="0" w:color="auto"/>
            </w:tcBorders>
          </w:tcPr>
          <w:p w14:paraId="3BCA539F" w14:textId="77777777" w:rsidR="00591CE5" w:rsidRPr="005A16B7" w:rsidRDefault="00591CE5" w:rsidP="00706852">
            <w:pPr>
              <w:pStyle w:val="Footer"/>
              <w:spacing w:before="0" w:after="0"/>
              <w:rPr>
                <w:rFonts w:asciiTheme="minorHAnsi" w:hAnsiTheme="minorHAnsi"/>
              </w:rPr>
            </w:pPr>
          </w:p>
        </w:tc>
      </w:tr>
      <w:tr w:rsidR="008A070D" w:rsidRPr="005A16B7" w14:paraId="37808034" w14:textId="77777777" w:rsidTr="00706852">
        <w:trPr>
          <w:trHeight w:val="20"/>
          <w:tblHeader/>
        </w:trPr>
        <w:tc>
          <w:tcPr>
            <w:tcW w:w="15196" w:type="dxa"/>
            <w:gridSpan w:val="11"/>
            <w:shd w:val="clear" w:color="auto" w:fill="FFC000"/>
          </w:tcPr>
          <w:p w14:paraId="191436A1" w14:textId="66CAE633" w:rsidR="00A9198D" w:rsidRPr="005A16B7" w:rsidRDefault="00190493" w:rsidP="00706852">
            <w:pPr>
              <w:pStyle w:val="Footer"/>
              <w:spacing w:before="0" w:after="0"/>
              <w:rPr>
                <w:rFonts w:asciiTheme="minorHAnsi" w:hAnsiTheme="minorHAnsi"/>
                <w:b/>
              </w:rPr>
            </w:pPr>
            <w:r w:rsidRPr="005A16B7">
              <w:rPr>
                <w:rFonts w:asciiTheme="minorHAnsi" w:hAnsiTheme="minorHAnsi"/>
                <w:b/>
              </w:rPr>
              <w:t xml:space="preserve">C. </w:t>
            </w:r>
            <w:r w:rsidR="00C57DA8" w:rsidRPr="005A16B7">
              <w:rPr>
                <w:rFonts w:asciiTheme="minorHAnsi" w:hAnsiTheme="minorHAnsi"/>
                <w:b/>
              </w:rPr>
              <w:t>ELIGIBILITATEA  PROIECTULUI ȘI</w:t>
            </w:r>
            <w:r w:rsidR="00A9198D" w:rsidRPr="005A16B7">
              <w:rPr>
                <w:rFonts w:asciiTheme="minorHAnsi" w:hAnsiTheme="minorHAnsi"/>
                <w:b/>
              </w:rPr>
              <w:t xml:space="preserve"> </w:t>
            </w:r>
            <w:r w:rsidR="00C57DA8" w:rsidRPr="005A16B7">
              <w:rPr>
                <w:rFonts w:asciiTheme="minorHAnsi" w:hAnsiTheme="minorHAnsi"/>
                <w:b/>
              </w:rPr>
              <w:t xml:space="preserve">A </w:t>
            </w:r>
            <w:r w:rsidR="00A9198D" w:rsidRPr="005A16B7">
              <w:rPr>
                <w:rFonts w:asciiTheme="minorHAnsi" w:hAnsiTheme="minorHAnsi"/>
                <w:b/>
              </w:rPr>
              <w:t>ACTIVITAȚILOR</w:t>
            </w:r>
          </w:p>
        </w:tc>
      </w:tr>
      <w:tr w:rsidR="00EC1D11" w:rsidRPr="005A16B7" w14:paraId="5C86E917" w14:textId="77777777" w:rsidTr="00EC1D11">
        <w:trPr>
          <w:trHeight w:val="20"/>
          <w:tblHeader/>
        </w:trPr>
        <w:tc>
          <w:tcPr>
            <w:tcW w:w="10173" w:type="dxa"/>
            <w:gridSpan w:val="2"/>
            <w:shd w:val="clear" w:color="auto" w:fill="auto"/>
          </w:tcPr>
          <w:p w14:paraId="4812ED4D" w14:textId="5015E76C" w:rsidR="00EC1D11" w:rsidRPr="005A16B7" w:rsidRDefault="00EC1D11" w:rsidP="00EC1D11">
            <w:pPr>
              <w:spacing w:before="0" w:after="0"/>
              <w:jc w:val="both"/>
              <w:rPr>
                <w:rFonts w:asciiTheme="minorHAnsi" w:hAnsiTheme="minorHAnsi"/>
                <w:szCs w:val="20"/>
              </w:rPr>
            </w:pPr>
            <w:r w:rsidRPr="005A16B7">
              <w:rPr>
                <w:rFonts w:asciiTheme="minorHAnsi" w:hAnsiTheme="minorHAnsi"/>
                <w:szCs w:val="20"/>
              </w:rPr>
              <w:t>Activitățile propuse prin proiectele depuse la finanţare vizează exclusiv acţiunile sprijinite/activităţile eligibile din secţiunile 3.6 și 5.2.2. din ghidul specific</w:t>
            </w:r>
            <w:r w:rsidR="001D775E">
              <w:rPr>
                <w:rFonts w:asciiTheme="minorHAnsi" w:hAnsiTheme="minorHAnsi"/>
                <w:szCs w:val="20"/>
              </w:rPr>
              <w:t>.</w:t>
            </w:r>
          </w:p>
          <w:p w14:paraId="19267998" w14:textId="77777777" w:rsidR="00EC1D11" w:rsidRPr="005A16B7" w:rsidRDefault="00EC1D11" w:rsidP="00EC1D11">
            <w:pPr>
              <w:spacing w:before="0" w:after="0"/>
              <w:jc w:val="both"/>
              <w:rPr>
                <w:rFonts w:asciiTheme="minorHAnsi" w:hAnsiTheme="minorHAnsi"/>
                <w:szCs w:val="20"/>
              </w:rPr>
            </w:pPr>
          </w:p>
          <w:p w14:paraId="74136ECB" w14:textId="2721A078" w:rsidR="00EC1D11" w:rsidRPr="005A16B7" w:rsidRDefault="00EC1D11" w:rsidP="00EC1D11">
            <w:pPr>
              <w:spacing w:before="0" w:after="0"/>
              <w:jc w:val="both"/>
              <w:rPr>
                <w:rFonts w:asciiTheme="minorHAnsi" w:hAnsiTheme="minorHAnsi"/>
                <w:szCs w:val="20"/>
              </w:rPr>
            </w:pPr>
            <w:r w:rsidRPr="005A16B7">
              <w:rPr>
                <w:rFonts w:asciiTheme="minorHAnsi" w:hAnsiTheme="minorHAnsi"/>
                <w:szCs w:val="20"/>
              </w:rPr>
              <w:t xml:space="preserve">Activitățile proiectului sunt în conformitate cu </w:t>
            </w:r>
            <w:r w:rsidRPr="00875BBC">
              <w:rPr>
                <w:rFonts w:asciiTheme="minorHAnsi" w:hAnsiTheme="minorHAnsi"/>
                <w:b/>
                <w:bCs/>
                <w:szCs w:val="20"/>
              </w:rPr>
              <w:t>Obiectivul specific 5.</w:t>
            </w:r>
            <w:r w:rsidR="00875BBC" w:rsidRPr="00875BBC">
              <w:rPr>
                <w:rFonts w:asciiTheme="minorHAnsi" w:hAnsiTheme="minorHAnsi"/>
                <w:b/>
                <w:bCs/>
                <w:szCs w:val="20"/>
              </w:rPr>
              <w:t>2</w:t>
            </w:r>
            <w:r w:rsidRPr="00875BBC">
              <w:rPr>
                <w:rFonts w:asciiTheme="minorHAnsi" w:hAnsiTheme="minorHAnsi"/>
                <w:b/>
                <w:bCs/>
                <w:szCs w:val="20"/>
              </w:rPr>
              <w:t xml:space="preserve">. „Promovarea dezvoltării integrate și incluzive în domeniul social, economic și al mediului, precum și a culturii, a patrimoniului natural, a turismului sustenabil și a securității în </w:t>
            </w:r>
            <w:r w:rsidR="00875BBC" w:rsidRPr="00875BBC">
              <w:rPr>
                <w:b/>
                <w:bCs/>
              </w:rPr>
              <w:t xml:space="preserve"> </w:t>
            </w:r>
            <w:r w:rsidR="00875BBC" w:rsidRPr="00875BBC">
              <w:rPr>
                <w:rFonts w:asciiTheme="minorHAnsi" w:hAnsiTheme="minorHAnsi"/>
                <w:b/>
                <w:bCs/>
                <w:szCs w:val="20"/>
              </w:rPr>
              <w:t xml:space="preserve">alte zone decât cele </w:t>
            </w:r>
            <w:r w:rsidRPr="00875BBC">
              <w:rPr>
                <w:rFonts w:asciiTheme="minorHAnsi" w:hAnsiTheme="minorHAnsi"/>
                <w:b/>
                <w:bCs/>
                <w:szCs w:val="20"/>
              </w:rPr>
              <w:t>urbane”</w:t>
            </w:r>
            <w:r w:rsidRPr="005A16B7">
              <w:rPr>
                <w:rFonts w:asciiTheme="minorHAnsi" w:hAnsiTheme="minorHAnsi"/>
                <w:szCs w:val="20"/>
              </w:rPr>
              <w:t xml:space="preserve"> și conduc la realizarea indicatorilor de program</w:t>
            </w:r>
            <w:r w:rsidR="001D775E">
              <w:rPr>
                <w:rFonts w:asciiTheme="minorHAnsi" w:hAnsiTheme="minorHAnsi"/>
                <w:szCs w:val="20"/>
              </w:rPr>
              <w:t>.</w:t>
            </w:r>
          </w:p>
          <w:p w14:paraId="288E52E4" w14:textId="77777777" w:rsidR="00EC1D11" w:rsidRPr="005A16B7" w:rsidRDefault="00EC1D11" w:rsidP="00EC1D11">
            <w:pPr>
              <w:spacing w:before="0" w:after="0"/>
              <w:jc w:val="both"/>
              <w:rPr>
                <w:rFonts w:asciiTheme="minorHAnsi" w:hAnsiTheme="minorHAnsi"/>
                <w:szCs w:val="20"/>
              </w:rPr>
            </w:pPr>
          </w:p>
          <w:p w14:paraId="770EB317" w14:textId="0F14AC46" w:rsidR="00EC1D11" w:rsidRPr="005A16B7" w:rsidRDefault="00EC1D11" w:rsidP="00EC1D11">
            <w:pPr>
              <w:spacing w:before="0" w:after="0"/>
              <w:jc w:val="both"/>
              <w:rPr>
                <w:rFonts w:asciiTheme="minorHAnsi" w:hAnsiTheme="minorHAnsi"/>
                <w:szCs w:val="20"/>
              </w:rPr>
            </w:pPr>
            <w:r w:rsidRPr="005A16B7">
              <w:rPr>
                <w:rFonts w:asciiTheme="minorHAnsi" w:hAnsiTheme="minorHAnsi"/>
                <w:szCs w:val="20"/>
              </w:rPr>
              <w:t>Toate activitățile proiectului se vor implementa pe teritoriul Regiunii de dezvoltare Sud-Vest Oltenia</w:t>
            </w:r>
            <w:r w:rsidR="001D775E">
              <w:rPr>
                <w:rFonts w:asciiTheme="minorHAnsi" w:hAnsiTheme="minorHAnsi"/>
                <w:szCs w:val="20"/>
              </w:rPr>
              <w:t>.</w:t>
            </w:r>
          </w:p>
          <w:p w14:paraId="09F97763" w14:textId="77777777" w:rsidR="00EC1D11" w:rsidRPr="005A16B7" w:rsidRDefault="00EC1D11" w:rsidP="00EC1D11">
            <w:pPr>
              <w:spacing w:before="0" w:after="0"/>
              <w:jc w:val="both"/>
              <w:rPr>
                <w:rFonts w:asciiTheme="minorHAnsi" w:hAnsiTheme="minorHAnsi"/>
                <w:szCs w:val="20"/>
              </w:rPr>
            </w:pPr>
          </w:p>
          <w:p w14:paraId="4265D886" w14:textId="7152C321" w:rsidR="00EC1D11" w:rsidRPr="005A16B7" w:rsidRDefault="00EC1D11" w:rsidP="00EC1D11">
            <w:pPr>
              <w:spacing w:before="0" w:after="0"/>
              <w:jc w:val="both"/>
              <w:rPr>
                <w:rFonts w:asciiTheme="minorHAnsi" w:hAnsiTheme="minorHAnsi"/>
                <w:szCs w:val="20"/>
              </w:rPr>
            </w:pPr>
            <w:r w:rsidRPr="005A16B7">
              <w:rPr>
                <w:rFonts w:asciiTheme="minorHAnsi" w:hAnsiTheme="minorHAnsi"/>
                <w:szCs w:val="20"/>
              </w:rPr>
              <w:t>Valoarea minimă și maximă eligibilă/nerambursabilă a unui proiect</w:t>
            </w:r>
            <w:r w:rsidR="001D775E">
              <w:rPr>
                <w:rFonts w:asciiTheme="minorHAnsi" w:hAnsiTheme="minorHAnsi"/>
                <w:szCs w:val="20"/>
              </w:rPr>
              <w:t>.</w:t>
            </w:r>
          </w:p>
          <w:p w14:paraId="58305210" w14:textId="77777777" w:rsidR="00EC1D11" w:rsidRPr="005A16B7" w:rsidRDefault="00EC1D11" w:rsidP="00EC1D11">
            <w:pPr>
              <w:spacing w:before="0" w:after="0"/>
              <w:jc w:val="both"/>
              <w:rPr>
                <w:rFonts w:asciiTheme="minorHAnsi" w:hAnsiTheme="minorHAnsi"/>
                <w:szCs w:val="20"/>
              </w:rPr>
            </w:pPr>
          </w:p>
          <w:p w14:paraId="50C9114B" w14:textId="29434B29" w:rsidR="00EC1D11" w:rsidRPr="00341ACD" w:rsidDel="001B793D" w:rsidRDefault="00EC1D11" w:rsidP="001B793D">
            <w:pPr>
              <w:spacing w:before="0" w:after="0"/>
              <w:jc w:val="both"/>
              <w:rPr>
                <w:del w:id="24" w:author="Ramona Mircea" w:date="2024-03-11T11:48:00Z"/>
                <w:rFonts w:asciiTheme="minorHAnsi" w:hAnsiTheme="minorHAnsi"/>
                <w:szCs w:val="20"/>
              </w:rPr>
            </w:pPr>
            <w:r w:rsidRPr="00341ACD">
              <w:rPr>
                <w:rFonts w:asciiTheme="minorHAnsi" w:hAnsiTheme="minorHAnsi"/>
                <w:szCs w:val="20"/>
              </w:rPr>
              <w:t>Valoarea totală eligibilă a cererii de finanțare se încadrează în următoarele limite minime și maxime, cu respectarea alocarii predefinite pentru fiecare U.A.T oras</w:t>
            </w:r>
            <w:ins w:id="25" w:author="Ramona Mircea" w:date="2024-03-11T11:49:00Z">
              <w:r w:rsidR="001B793D" w:rsidRPr="00341ACD">
                <w:rPr>
                  <w:rFonts w:asciiTheme="minorHAnsi" w:hAnsiTheme="minorHAnsi"/>
                  <w:b/>
                  <w:bCs/>
                  <w:szCs w:val="20"/>
                </w:rPr>
                <w:t>: minim 500.000 Euro și maxim</w:t>
              </w:r>
            </w:ins>
            <w:ins w:id="26" w:author="Ramona Mircea" w:date="2024-03-11T11:50:00Z">
              <w:r w:rsidR="001B793D" w:rsidRPr="00341ACD">
                <w:rPr>
                  <w:rFonts w:asciiTheme="minorHAnsi" w:hAnsiTheme="minorHAnsi"/>
                  <w:b/>
                  <w:bCs/>
                  <w:szCs w:val="20"/>
                </w:rPr>
                <w:t xml:space="preserve"> 4.000.000 Euro, </w:t>
              </w:r>
              <w:r w:rsidR="001B793D" w:rsidRPr="00341ACD">
                <w:t xml:space="preserve"> </w:t>
              </w:r>
              <w:commentRangeStart w:id="27"/>
              <w:r w:rsidR="001B793D" w:rsidRPr="00341ACD">
                <w:rPr>
                  <w:rFonts w:asciiTheme="minorHAnsi" w:hAnsiTheme="minorHAnsi"/>
                  <w:b/>
                  <w:bCs/>
                  <w:szCs w:val="20"/>
                </w:rPr>
                <w:t>echivalent</w:t>
              </w:r>
            </w:ins>
            <w:commentRangeEnd w:id="27"/>
            <w:ins w:id="28" w:author="Ramona Mircea" w:date="2024-03-11T11:51:00Z">
              <w:r w:rsidR="001B793D" w:rsidRPr="00341ACD">
                <w:rPr>
                  <w:rStyle w:val="CommentReference"/>
                </w:rPr>
                <w:commentReference w:id="27"/>
              </w:r>
            </w:ins>
            <w:ins w:id="29" w:author="Ramona Mircea" w:date="2024-03-11T11:50:00Z">
              <w:r w:rsidR="001B793D" w:rsidRPr="00341ACD">
                <w:rPr>
                  <w:rFonts w:asciiTheme="minorHAnsi" w:hAnsiTheme="minorHAnsi"/>
                  <w:b/>
                  <w:bCs/>
                  <w:szCs w:val="20"/>
                </w:rPr>
                <w:t xml:space="preserve"> în lei, la cursul Inforeuro din luna lansarii apelului de proiecte, respectiv </w:t>
              </w:r>
            </w:ins>
            <w:ins w:id="30" w:author="Ramona Mircea" w:date="2024-03-11T11:51:00Z">
              <w:r w:rsidR="001B793D" w:rsidRPr="00341ACD">
                <w:rPr>
                  <w:rFonts w:asciiTheme="minorHAnsi" w:hAnsiTheme="minorHAnsi"/>
                  <w:b/>
                  <w:bCs/>
                  <w:szCs w:val="20"/>
                </w:rPr>
                <w:t>XX</w:t>
              </w:r>
            </w:ins>
            <w:ins w:id="31" w:author="Ramona Mircea" w:date="2024-03-11T11:50:00Z">
              <w:r w:rsidR="001B793D" w:rsidRPr="00341ACD">
                <w:rPr>
                  <w:rFonts w:asciiTheme="minorHAnsi" w:hAnsiTheme="minorHAnsi"/>
                  <w:b/>
                  <w:bCs/>
                  <w:szCs w:val="20"/>
                </w:rPr>
                <w:t xml:space="preserve"> 2024. </w:t>
              </w:r>
            </w:ins>
            <w:ins w:id="32" w:author="Ramona Mircea" w:date="2024-03-11T11:49:00Z">
              <w:r w:rsidR="001B793D" w:rsidRPr="00341ACD">
                <w:rPr>
                  <w:rFonts w:asciiTheme="minorHAnsi" w:hAnsiTheme="minorHAnsi"/>
                  <w:b/>
                  <w:bCs/>
                  <w:szCs w:val="20"/>
                </w:rPr>
                <w:t xml:space="preserve"> </w:t>
              </w:r>
            </w:ins>
            <w:del w:id="33" w:author="Ramona Mircea" w:date="2024-03-11T11:48:00Z">
              <w:r w:rsidRPr="00341ACD" w:rsidDel="001B793D">
                <w:rPr>
                  <w:rFonts w:asciiTheme="minorHAnsi" w:hAnsiTheme="minorHAnsi"/>
                  <w:szCs w:val="20"/>
                </w:rPr>
                <w:delText>:</w:delText>
              </w:r>
            </w:del>
          </w:p>
          <w:p w14:paraId="4CA95026" w14:textId="783F1E34" w:rsidR="00EC1D11" w:rsidRPr="00341ACD" w:rsidDel="001B793D" w:rsidRDefault="00EC1D11" w:rsidP="001B793D">
            <w:pPr>
              <w:spacing w:before="0" w:after="0"/>
              <w:jc w:val="both"/>
              <w:rPr>
                <w:del w:id="34" w:author="Ramona Mircea" w:date="2024-03-11T11:48:00Z"/>
                <w:rFonts w:asciiTheme="minorHAnsi" w:hAnsiTheme="minorHAnsi"/>
                <w:b/>
                <w:bCs/>
                <w:szCs w:val="20"/>
              </w:rPr>
            </w:pPr>
            <w:del w:id="35" w:author="Ramona Mircea" w:date="2024-03-11T11:48:00Z">
              <w:r w:rsidRPr="00341ACD" w:rsidDel="001B793D">
                <w:rPr>
                  <w:rFonts w:asciiTheme="minorHAnsi" w:hAnsiTheme="minorHAnsi"/>
                  <w:b/>
                  <w:bCs/>
                  <w:szCs w:val="20"/>
                </w:rPr>
                <w:delText xml:space="preserve">Valoarea minimă eligibilă:  </w:delText>
              </w:r>
              <w:r w:rsidR="00875BBC" w:rsidRPr="00341ACD" w:rsidDel="001B793D">
                <w:rPr>
                  <w:rFonts w:asciiTheme="minorHAnsi" w:hAnsiTheme="minorHAnsi"/>
                  <w:b/>
                  <w:bCs/>
                  <w:szCs w:val="20"/>
                </w:rPr>
                <w:delText xml:space="preserve">   5</w:delText>
              </w:r>
              <w:r w:rsidRPr="00341ACD" w:rsidDel="001B793D">
                <w:rPr>
                  <w:rFonts w:asciiTheme="minorHAnsi" w:hAnsiTheme="minorHAnsi"/>
                  <w:b/>
                  <w:bCs/>
                  <w:szCs w:val="20"/>
                </w:rPr>
                <w:delText xml:space="preserve">00.000 Euro </w:delText>
              </w:r>
            </w:del>
          </w:p>
          <w:p w14:paraId="16749CD8" w14:textId="021F023D" w:rsidR="00EC1D11" w:rsidRPr="00875BBC" w:rsidDel="001B793D" w:rsidRDefault="00EC1D11" w:rsidP="001B793D">
            <w:pPr>
              <w:spacing w:before="0" w:after="0"/>
              <w:jc w:val="both"/>
              <w:rPr>
                <w:del w:id="36" w:author="Ramona Mircea" w:date="2024-03-11T11:48:00Z"/>
                <w:rFonts w:asciiTheme="minorHAnsi" w:hAnsiTheme="minorHAnsi"/>
                <w:b/>
                <w:bCs/>
                <w:szCs w:val="20"/>
              </w:rPr>
            </w:pPr>
            <w:del w:id="37" w:author="Ramona Mircea" w:date="2024-03-11T11:48:00Z">
              <w:r w:rsidRPr="00341ACD" w:rsidDel="001B793D">
                <w:rPr>
                  <w:rFonts w:asciiTheme="minorHAnsi" w:hAnsiTheme="minorHAnsi"/>
                  <w:b/>
                  <w:bCs/>
                  <w:szCs w:val="20"/>
                </w:rPr>
                <w:delText xml:space="preserve">Valoarea maximă eligibilă: </w:delText>
              </w:r>
              <w:r w:rsidR="00875BBC" w:rsidRPr="00341ACD" w:rsidDel="001B793D">
                <w:rPr>
                  <w:rFonts w:asciiTheme="minorHAnsi" w:hAnsiTheme="minorHAnsi"/>
                  <w:b/>
                  <w:bCs/>
                  <w:szCs w:val="20"/>
                </w:rPr>
                <w:delText>4</w:delText>
              </w:r>
              <w:r w:rsidRPr="00341ACD" w:rsidDel="001B793D">
                <w:rPr>
                  <w:rFonts w:asciiTheme="minorHAnsi" w:hAnsiTheme="minorHAnsi"/>
                  <w:b/>
                  <w:bCs/>
                  <w:szCs w:val="20"/>
                </w:rPr>
                <w:delText>.000.000 Euro</w:delText>
              </w:r>
            </w:del>
          </w:p>
          <w:p w14:paraId="62728FDA" w14:textId="77777777" w:rsidR="00706852" w:rsidRPr="005A16B7" w:rsidRDefault="00706852">
            <w:pPr>
              <w:spacing w:before="0" w:after="0"/>
              <w:jc w:val="both"/>
              <w:rPr>
                <w:rFonts w:asciiTheme="minorHAnsi" w:hAnsiTheme="minorHAnsi"/>
                <w:b/>
              </w:rPr>
              <w:pPrChange w:id="38" w:author="Ramona Mircea" w:date="2024-03-11T11:48:00Z">
                <w:pPr>
                  <w:pStyle w:val="Footer"/>
                  <w:framePr w:hSpace="180" w:wrap="around" w:vAnchor="page" w:hAnchor="margin" w:x="108" w:y="2893"/>
                  <w:spacing w:before="0" w:after="0"/>
                </w:pPr>
              </w:pPrChange>
            </w:pPr>
          </w:p>
        </w:tc>
        <w:tc>
          <w:tcPr>
            <w:tcW w:w="567" w:type="dxa"/>
            <w:gridSpan w:val="2"/>
            <w:shd w:val="clear" w:color="auto" w:fill="auto"/>
          </w:tcPr>
          <w:p w14:paraId="60057E67" w14:textId="77777777" w:rsidR="00706852" w:rsidRPr="005A16B7" w:rsidRDefault="00706852" w:rsidP="00706852">
            <w:pPr>
              <w:pStyle w:val="Footer"/>
              <w:spacing w:before="0" w:after="0"/>
              <w:rPr>
                <w:rFonts w:asciiTheme="minorHAnsi" w:hAnsiTheme="minorHAnsi"/>
                <w:b/>
              </w:rPr>
            </w:pPr>
          </w:p>
        </w:tc>
        <w:tc>
          <w:tcPr>
            <w:tcW w:w="425" w:type="dxa"/>
            <w:shd w:val="clear" w:color="auto" w:fill="auto"/>
          </w:tcPr>
          <w:p w14:paraId="4DCF17F3" w14:textId="77777777" w:rsidR="00706852" w:rsidRPr="005A16B7" w:rsidRDefault="00706852" w:rsidP="00706852">
            <w:pPr>
              <w:pStyle w:val="Footer"/>
              <w:spacing w:before="0" w:after="0"/>
              <w:rPr>
                <w:rFonts w:asciiTheme="minorHAnsi" w:hAnsiTheme="minorHAnsi"/>
                <w:b/>
              </w:rPr>
            </w:pPr>
          </w:p>
        </w:tc>
        <w:tc>
          <w:tcPr>
            <w:tcW w:w="709" w:type="dxa"/>
            <w:shd w:val="clear" w:color="auto" w:fill="auto"/>
          </w:tcPr>
          <w:p w14:paraId="1CD699A6" w14:textId="77777777" w:rsidR="00706852" w:rsidRPr="005A16B7" w:rsidRDefault="00706852" w:rsidP="00706852">
            <w:pPr>
              <w:pStyle w:val="Footer"/>
              <w:spacing w:before="0" w:after="0"/>
              <w:rPr>
                <w:rFonts w:asciiTheme="minorHAnsi" w:hAnsiTheme="minorHAnsi"/>
                <w:b/>
              </w:rPr>
            </w:pPr>
          </w:p>
        </w:tc>
        <w:tc>
          <w:tcPr>
            <w:tcW w:w="708" w:type="dxa"/>
            <w:shd w:val="clear" w:color="auto" w:fill="auto"/>
          </w:tcPr>
          <w:p w14:paraId="6FD13D02" w14:textId="77777777" w:rsidR="00706852" w:rsidRPr="005A16B7" w:rsidRDefault="00706852" w:rsidP="00706852">
            <w:pPr>
              <w:pStyle w:val="Footer"/>
              <w:spacing w:before="0" w:after="0"/>
              <w:rPr>
                <w:rFonts w:asciiTheme="minorHAnsi" w:hAnsiTheme="minorHAnsi"/>
                <w:b/>
              </w:rPr>
            </w:pPr>
          </w:p>
        </w:tc>
        <w:tc>
          <w:tcPr>
            <w:tcW w:w="567" w:type="dxa"/>
            <w:shd w:val="clear" w:color="auto" w:fill="auto"/>
          </w:tcPr>
          <w:p w14:paraId="491E6F69" w14:textId="77777777" w:rsidR="00706852" w:rsidRPr="005A16B7" w:rsidRDefault="00706852" w:rsidP="00706852">
            <w:pPr>
              <w:pStyle w:val="Footer"/>
              <w:spacing w:before="0" w:after="0"/>
              <w:rPr>
                <w:rFonts w:asciiTheme="minorHAnsi" w:hAnsiTheme="minorHAnsi"/>
                <w:b/>
              </w:rPr>
            </w:pPr>
          </w:p>
        </w:tc>
        <w:tc>
          <w:tcPr>
            <w:tcW w:w="567" w:type="dxa"/>
            <w:shd w:val="clear" w:color="auto" w:fill="auto"/>
          </w:tcPr>
          <w:p w14:paraId="2FA4E863" w14:textId="77777777" w:rsidR="00706852" w:rsidRPr="005A16B7" w:rsidRDefault="00706852" w:rsidP="00706852">
            <w:pPr>
              <w:pStyle w:val="Footer"/>
              <w:spacing w:before="0" w:after="0"/>
              <w:rPr>
                <w:rFonts w:asciiTheme="minorHAnsi" w:hAnsiTheme="minorHAnsi"/>
                <w:b/>
              </w:rPr>
            </w:pPr>
          </w:p>
        </w:tc>
        <w:tc>
          <w:tcPr>
            <w:tcW w:w="709" w:type="dxa"/>
            <w:shd w:val="clear" w:color="auto" w:fill="auto"/>
          </w:tcPr>
          <w:p w14:paraId="6473DE40" w14:textId="77777777" w:rsidR="00706852" w:rsidRPr="005A16B7" w:rsidRDefault="00706852" w:rsidP="00706852">
            <w:pPr>
              <w:pStyle w:val="Footer"/>
              <w:spacing w:before="0" w:after="0"/>
              <w:rPr>
                <w:rFonts w:asciiTheme="minorHAnsi" w:hAnsiTheme="minorHAnsi"/>
                <w:b/>
              </w:rPr>
            </w:pPr>
          </w:p>
        </w:tc>
        <w:tc>
          <w:tcPr>
            <w:tcW w:w="771" w:type="dxa"/>
            <w:shd w:val="clear" w:color="auto" w:fill="auto"/>
          </w:tcPr>
          <w:p w14:paraId="7FDD0146" w14:textId="39E35CF9" w:rsidR="00706852" w:rsidRPr="005A16B7" w:rsidRDefault="00706852" w:rsidP="00706852">
            <w:pPr>
              <w:pStyle w:val="Footer"/>
              <w:spacing w:before="0" w:after="0"/>
              <w:rPr>
                <w:rFonts w:asciiTheme="minorHAnsi" w:hAnsiTheme="minorHAnsi"/>
                <w:b/>
              </w:rPr>
            </w:pPr>
          </w:p>
        </w:tc>
      </w:tr>
      <w:tr w:rsidR="008A070D" w:rsidRPr="005A16B7" w14:paraId="3CF50BDE" w14:textId="77777777" w:rsidTr="00706852">
        <w:trPr>
          <w:trHeight w:val="20"/>
          <w:tblHeader/>
        </w:trPr>
        <w:tc>
          <w:tcPr>
            <w:tcW w:w="10257" w:type="dxa"/>
            <w:gridSpan w:val="3"/>
          </w:tcPr>
          <w:p w14:paraId="4CAD8D3A" w14:textId="77777777" w:rsidR="00617BC7" w:rsidRPr="005A16B7" w:rsidRDefault="00617BC7" w:rsidP="00706852">
            <w:pPr>
              <w:spacing w:before="0" w:after="0"/>
              <w:jc w:val="both"/>
              <w:rPr>
                <w:rFonts w:asciiTheme="minorHAnsi" w:hAnsiTheme="minorHAnsi"/>
                <w:szCs w:val="20"/>
              </w:rPr>
            </w:pPr>
          </w:p>
          <w:p w14:paraId="2A119FCC" w14:textId="18E11727" w:rsidR="00617BC7" w:rsidRPr="005A16B7" w:rsidRDefault="00617BC7" w:rsidP="00706852">
            <w:pPr>
              <w:spacing w:before="0" w:after="0"/>
              <w:jc w:val="both"/>
              <w:rPr>
                <w:rFonts w:asciiTheme="minorHAnsi" w:hAnsiTheme="minorHAnsi"/>
                <w:szCs w:val="20"/>
              </w:rPr>
            </w:pPr>
            <w:r w:rsidRPr="005A16B7">
              <w:rPr>
                <w:rFonts w:asciiTheme="minorHAnsi" w:hAnsiTheme="minorHAnsi"/>
                <w:szCs w:val="20"/>
              </w:rPr>
              <w:t xml:space="preserve">Perioada de implementare a activităților proiectului </w:t>
            </w:r>
            <w:r w:rsidRPr="001D775E">
              <w:rPr>
                <w:rFonts w:asciiTheme="minorHAnsi" w:hAnsiTheme="minorHAnsi"/>
                <w:b/>
                <w:bCs/>
                <w:szCs w:val="20"/>
              </w:rPr>
              <w:t>nu trebuie să depășească 31 decembrie 2029</w:t>
            </w:r>
            <w:r w:rsidR="001D775E">
              <w:rPr>
                <w:rFonts w:asciiTheme="minorHAnsi" w:hAnsiTheme="minorHAnsi"/>
                <w:b/>
                <w:bCs/>
                <w:szCs w:val="20"/>
              </w:rPr>
              <w:t>.</w:t>
            </w:r>
          </w:p>
          <w:p w14:paraId="012C121B" w14:textId="77777777" w:rsidR="00617BC7" w:rsidRPr="005A16B7" w:rsidRDefault="00617BC7" w:rsidP="00706852">
            <w:pPr>
              <w:spacing w:before="0" w:after="0"/>
              <w:jc w:val="both"/>
              <w:rPr>
                <w:rFonts w:asciiTheme="minorHAnsi" w:hAnsiTheme="minorHAnsi"/>
                <w:szCs w:val="20"/>
              </w:rPr>
            </w:pPr>
          </w:p>
          <w:p w14:paraId="3DB1AB5B" w14:textId="3AD75132" w:rsidR="00AF429D" w:rsidRPr="005A16B7" w:rsidRDefault="00AF429D" w:rsidP="00706852">
            <w:pPr>
              <w:spacing w:before="0" w:after="0"/>
              <w:jc w:val="both"/>
              <w:rPr>
                <w:rFonts w:asciiTheme="minorHAnsi" w:hAnsiTheme="minorHAnsi"/>
                <w:szCs w:val="20"/>
              </w:rPr>
            </w:pPr>
            <w:r w:rsidRPr="005A16B7">
              <w:rPr>
                <w:rFonts w:asciiTheme="minorHAnsi" w:hAnsiTheme="minorHAnsi"/>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r w:rsidR="001D775E">
              <w:rPr>
                <w:rFonts w:asciiTheme="minorHAnsi" w:hAnsiTheme="minorHAnsi"/>
                <w:szCs w:val="20"/>
              </w:rPr>
              <w:t>.</w:t>
            </w:r>
          </w:p>
          <w:p w14:paraId="129C0A7A" w14:textId="77777777" w:rsidR="00AF429D" w:rsidRPr="005A16B7" w:rsidRDefault="00AF429D" w:rsidP="00706852">
            <w:pPr>
              <w:spacing w:before="0" w:after="0"/>
              <w:jc w:val="both"/>
              <w:rPr>
                <w:rFonts w:asciiTheme="minorHAnsi" w:hAnsiTheme="minorHAnsi"/>
                <w:szCs w:val="20"/>
              </w:rPr>
            </w:pPr>
          </w:p>
          <w:p w14:paraId="535D5F83" w14:textId="4E053630" w:rsidR="00AF429D" w:rsidRPr="005A16B7" w:rsidRDefault="00AF429D" w:rsidP="00706852">
            <w:pPr>
              <w:spacing w:before="0" w:after="0"/>
              <w:jc w:val="both"/>
              <w:rPr>
                <w:rFonts w:asciiTheme="minorHAnsi" w:hAnsiTheme="minorHAnsi"/>
                <w:szCs w:val="20"/>
              </w:rPr>
            </w:pPr>
            <w:r w:rsidRPr="005A16B7">
              <w:rPr>
                <w:rFonts w:asciiTheme="minorHAnsi" w:hAnsiTheme="minorHAnsi"/>
                <w:szCs w:val="20"/>
              </w:rPr>
              <w:t xml:space="preserve">Proiectul propus nu a mai beneficiat de finanţare publică în ultimii 5 ani </w:t>
            </w:r>
            <w:r w:rsidR="004F0B50" w:rsidRPr="005A16B7">
              <w:rPr>
                <w:rFonts w:asciiTheme="minorHAnsi" w:hAnsiTheme="minorHAnsi"/>
                <w:szCs w:val="20"/>
              </w:rPr>
              <w:t>înainte</w:t>
            </w:r>
            <w:r w:rsidRPr="005A16B7">
              <w:rPr>
                <w:rFonts w:asciiTheme="minorHAnsi" w:hAnsiTheme="minorHAnsi"/>
                <w:szCs w:val="20"/>
              </w:rPr>
              <w:t xml:space="preserve"> de data depunerii cererii de finantare pentru acelaşi tip de activităţi realizate asupra aceluiaşi obiectiv de patrimoniu/ infrastructuri și nu beneficiază de fonduri publice din alte surse de finanțare pentru acelasi tip de activitati</w:t>
            </w:r>
            <w:r w:rsidR="001D775E">
              <w:rPr>
                <w:rFonts w:asciiTheme="minorHAnsi" w:hAnsiTheme="minorHAnsi"/>
                <w:szCs w:val="20"/>
              </w:rPr>
              <w:t>.</w:t>
            </w:r>
          </w:p>
          <w:p w14:paraId="40598581" w14:textId="77777777" w:rsidR="00AF429D" w:rsidRPr="005A16B7" w:rsidRDefault="00AF429D" w:rsidP="00706852">
            <w:pPr>
              <w:spacing w:before="0" w:after="0"/>
              <w:jc w:val="both"/>
              <w:rPr>
                <w:rFonts w:asciiTheme="minorHAnsi" w:hAnsiTheme="minorHAnsi"/>
                <w:szCs w:val="20"/>
              </w:rPr>
            </w:pPr>
          </w:p>
          <w:p w14:paraId="614CEF6D" w14:textId="4F16F1EA" w:rsidR="00AF429D" w:rsidRDefault="00AF429D" w:rsidP="00706852">
            <w:pPr>
              <w:spacing w:before="0" w:after="0"/>
              <w:jc w:val="both"/>
              <w:rPr>
                <w:rFonts w:asciiTheme="minorHAnsi" w:hAnsiTheme="minorHAnsi"/>
                <w:szCs w:val="20"/>
              </w:rPr>
            </w:pPr>
            <w:r w:rsidRPr="005A16B7">
              <w:rPr>
                <w:rFonts w:asciiTheme="minorHAnsi" w:hAnsiTheme="minorHAnsi"/>
                <w:szCs w:val="20"/>
              </w:rPr>
              <w:t xml:space="preserve">Proiectul respectă principiile privind dezvoltarea durabilă, protecției mediului, eficienței energetice, prevăzute de legislația națională și comunitară,  accesibilitatea pentru persoanele cu </w:t>
            </w:r>
            <w:r w:rsidR="004F0B50" w:rsidRPr="005A16B7">
              <w:rPr>
                <w:rFonts w:asciiTheme="minorHAnsi" w:hAnsiTheme="minorHAnsi"/>
                <w:szCs w:val="20"/>
              </w:rPr>
              <w:t>dizabilități</w:t>
            </w:r>
            <w:r w:rsidRPr="005A16B7">
              <w:rPr>
                <w:rFonts w:asciiTheme="minorHAnsi" w:hAnsiTheme="minorHAnsi"/>
                <w:szCs w:val="20"/>
              </w:rPr>
              <w:t>, egalitatea de şanse şi gen şi nediscriminarea</w:t>
            </w:r>
            <w:r w:rsidR="004F0B50">
              <w:rPr>
                <w:rFonts w:asciiTheme="minorHAnsi" w:hAnsiTheme="minorHAnsi"/>
                <w:szCs w:val="20"/>
              </w:rPr>
              <w:t xml:space="preserve">. </w:t>
            </w:r>
          </w:p>
          <w:p w14:paraId="6E4D6801" w14:textId="77777777" w:rsidR="004F0B50" w:rsidRPr="005A16B7" w:rsidRDefault="004F0B50" w:rsidP="00706852">
            <w:pPr>
              <w:spacing w:before="0" w:after="0"/>
              <w:jc w:val="both"/>
              <w:rPr>
                <w:rFonts w:asciiTheme="minorHAnsi" w:hAnsiTheme="minorHAnsi"/>
                <w:szCs w:val="20"/>
              </w:rPr>
            </w:pPr>
          </w:p>
          <w:p w14:paraId="5F8A000A" w14:textId="2764B620" w:rsidR="00AF429D" w:rsidRPr="005A16B7" w:rsidRDefault="00AF429D" w:rsidP="00706852">
            <w:pPr>
              <w:spacing w:before="0" w:after="0"/>
              <w:jc w:val="both"/>
              <w:rPr>
                <w:rFonts w:asciiTheme="minorHAnsi" w:hAnsiTheme="minorHAnsi"/>
                <w:szCs w:val="20"/>
              </w:rPr>
            </w:pPr>
            <w:r w:rsidRPr="005A16B7">
              <w:rPr>
                <w:rFonts w:asciiTheme="minorHAnsi" w:hAnsiTheme="minorHAnsi"/>
                <w:szCs w:val="20"/>
              </w:rPr>
              <w:t>Proiectul respectă principiul DNSH</w:t>
            </w:r>
            <w:r w:rsidR="001D775E">
              <w:rPr>
                <w:rFonts w:asciiTheme="minorHAnsi" w:hAnsiTheme="minorHAnsi"/>
                <w:szCs w:val="20"/>
              </w:rPr>
              <w:t>.</w:t>
            </w:r>
          </w:p>
          <w:p w14:paraId="28A37A94" w14:textId="77777777" w:rsidR="00AF429D" w:rsidRPr="005A16B7" w:rsidRDefault="00AF429D" w:rsidP="00706852">
            <w:pPr>
              <w:spacing w:before="0" w:after="0"/>
              <w:jc w:val="both"/>
              <w:rPr>
                <w:rFonts w:asciiTheme="minorHAnsi" w:hAnsiTheme="minorHAnsi"/>
                <w:szCs w:val="20"/>
              </w:rPr>
            </w:pPr>
          </w:p>
          <w:p w14:paraId="22A25363" w14:textId="24929B83" w:rsidR="00AF429D" w:rsidRPr="005A16B7" w:rsidRDefault="00AF429D" w:rsidP="00706852">
            <w:pPr>
              <w:spacing w:before="0" w:after="0"/>
              <w:jc w:val="both"/>
              <w:rPr>
                <w:rFonts w:asciiTheme="minorHAnsi" w:hAnsiTheme="minorHAnsi"/>
                <w:szCs w:val="20"/>
              </w:rPr>
            </w:pPr>
            <w:r w:rsidRPr="005A16B7">
              <w:rPr>
                <w:rFonts w:asciiTheme="minorHAnsi" w:hAnsiTheme="minorHAnsi"/>
                <w:szCs w:val="20"/>
              </w:rPr>
              <w:t>Proiectul asigură imunizarea la schimbările climatice</w:t>
            </w:r>
            <w:r w:rsidR="001D775E">
              <w:rPr>
                <w:rFonts w:asciiTheme="minorHAnsi" w:hAnsiTheme="minorHAnsi"/>
                <w:szCs w:val="20"/>
              </w:rPr>
              <w:t>.</w:t>
            </w:r>
          </w:p>
          <w:p w14:paraId="7E42F14E" w14:textId="77777777" w:rsidR="00AF429D" w:rsidRPr="005A16B7" w:rsidDel="00341ACD" w:rsidRDefault="00AF429D" w:rsidP="00706852">
            <w:pPr>
              <w:spacing w:before="0" w:after="0"/>
              <w:jc w:val="both"/>
              <w:rPr>
                <w:del w:id="39" w:author="Sorin Cosmulescu" w:date="2024-03-15T15:04:00Z"/>
                <w:rFonts w:asciiTheme="minorHAnsi" w:hAnsiTheme="minorHAnsi"/>
                <w:szCs w:val="20"/>
              </w:rPr>
            </w:pPr>
          </w:p>
          <w:p w14:paraId="69302928" w14:textId="6E0B3207" w:rsidR="00AF429D" w:rsidRPr="00EC531F" w:rsidDel="00341ACD" w:rsidRDefault="002F0294" w:rsidP="00706852">
            <w:pPr>
              <w:spacing w:before="0" w:after="0"/>
              <w:jc w:val="both"/>
              <w:rPr>
                <w:del w:id="40" w:author="Sorin Cosmulescu" w:date="2024-03-15T15:04:00Z"/>
                <w:rFonts w:asciiTheme="minorHAnsi" w:hAnsiTheme="minorHAnsi"/>
                <w:strike/>
                <w:szCs w:val="20"/>
              </w:rPr>
            </w:pPr>
            <w:del w:id="41" w:author="Sorin Cosmulescu" w:date="2024-03-15T15:04:00Z">
              <w:r w:rsidRPr="00EC531F" w:rsidDel="00341ACD">
                <w:rPr>
                  <w:rFonts w:asciiTheme="minorHAnsi" w:hAnsiTheme="minorHAnsi"/>
                  <w:strike/>
                  <w:szCs w:val="20"/>
                  <w:highlight w:val="yellow"/>
                </w:rPr>
                <w:delText>Proiectul este inclus în lista de proiecte prioritare selectate pentru Prioritatea 7, Obiectivul specific 5.</w:delText>
              </w:r>
              <w:r w:rsidR="001D775E" w:rsidRPr="00EC531F" w:rsidDel="00341ACD">
                <w:rPr>
                  <w:rFonts w:asciiTheme="minorHAnsi" w:hAnsiTheme="minorHAnsi"/>
                  <w:strike/>
                  <w:szCs w:val="20"/>
                  <w:highlight w:val="yellow"/>
                </w:rPr>
                <w:delText>2</w:delText>
              </w:r>
              <w:r w:rsidRPr="00EC531F" w:rsidDel="00341ACD">
                <w:rPr>
                  <w:rFonts w:asciiTheme="minorHAnsi" w:hAnsiTheme="minorHAnsi"/>
                  <w:strike/>
                  <w:szCs w:val="20"/>
                  <w:highlight w:val="yellow"/>
                </w:rPr>
                <w:delText xml:space="preserve"> din cadrul Strategiei de Dezvoltare teritorială/Strategiei Integrate de Dezvoltare Urbană 2021-2027 și este complementar/ integrat cu alte proiecte din cadrul listei de proiecte prioritare a SDT/SIDU</w:delText>
              </w:r>
              <w:r w:rsidR="001D775E" w:rsidRPr="00EC531F" w:rsidDel="00341ACD">
                <w:rPr>
                  <w:rFonts w:asciiTheme="minorHAnsi" w:hAnsiTheme="minorHAnsi"/>
                  <w:strike/>
                  <w:szCs w:val="20"/>
                  <w:highlight w:val="yellow"/>
                </w:rPr>
                <w:delText>.</w:delText>
              </w:r>
            </w:del>
          </w:p>
          <w:p w14:paraId="70D7DB88" w14:textId="77777777" w:rsidR="002F0294" w:rsidRPr="005A16B7" w:rsidRDefault="002F0294" w:rsidP="00706852">
            <w:pPr>
              <w:spacing w:before="0" w:after="0"/>
              <w:jc w:val="both"/>
              <w:rPr>
                <w:rFonts w:asciiTheme="minorHAnsi" w:hAnsiTheme="minorHAnsi"/>
                <w:szCs w:val="20"/>
              </w:rPr>
            </w:pPr>
          </w:p>
          <w:p w14:paraId="240DE4C6" w14:textId="1EF29AE0" w:rsidR="002F0294" w:rsidRPr="005A16B7" w:rsidRDefault="002F0294" w:rsidP="00706852">
            <w:pPr>
              <w:spacing w:before="0" w:after="0"/>
              <w:jc w:val="both"/>
              <w:rPr>
                <w:rFonts w:asciiTheme="minorHAnsi" w:hAnsiTheme="minorHAnsi"/>
                <w:szCs w:val="20"/>
              </w:rPr>
            </w:pPr>
            <w:r w:rsidRPr="005A16B7">
              <w:rPr>
                <w:rFonts w:asciiTheme="minorHAnsi" w:hAnsiTheme="minorHAnsi"/>
                <w:szCs w:val="20"/>
              </w:rPr>
              <w:t xml:space="preserve">Proiectul nu intră sub </w:t>
            </w:r>
            <w:r w:rsidR="001D775E" w:rsidRPr="005A16B7">
              <w:rPr>
                <w:rFonts w:asciiTheme="minorHAnsi" w:hAnsiTheme="minorHAnsi"/>
                <w:szCs w:val="20"/>
              </w:rPr>
              <w:t>incidența</w:t>
            </w:r>
            <w:r w:rsidRPr="005A16B7">
              <w:rPr>
                <w:rFonts w:asciiTheme="minorHAnsi" w:hAnsiTheme="minorHAnsi"/>
                <w:szCs w:val="20"/>
              </w:rPr>
              <w:t xml:space="preserve"> ajutorului de stat</w:t>
            </w:r>
            <w:r w:rsidR="001D775E">
              <w:rPr>
                <w:rFonts w:asciiTheme="minorHAnsi" w:hAnsiTheme="minorHAnsi"/>
                <w:szCs w:val="20"/>
              </w:rPr>
              <w:t>.</w:t>
            </w:r>
          </w:p>
          <w:p w14:paraId="17CFCD8D" w14:textId="77777777" w:rsidR="002F0294" w:rsidRPr="005A16B7" w:rsidRDefault="002F0294" w:rsidP="00706852">
            <w:pPr>
              <w:spacing w:before="0" w:after="0"/>
              <w:jc w:val="both"/>
              <w:rPr>
                <w:rFonts w:asciiTheme="minorHAnsi" w:hAnsiTheme="minorHAnsi"/>
                <w:szCs w:val="20"/>
              </w:rPr>
            </w:pPr>
          </w:p>
          <w:p w14:paraId="6BCB929B" w14:textId="56A02247" w:rsidR="002F0294" w:rsidRPr="005A16B7" w:rsidRDefault="002F0294" w:rsidP="00EC1D11">
            <w:pPr>
              <w:spacing w:before="0" w:after="0"/>
              <w:jc w:val="both"/>
              <w:rPr>
                <w:rFonts w:asciiTheme="minorHAnsi" w:hAnsiTheme="minorHAnsi"/>
                <w:szCs w:val="20"/>
              </w:rPr>
            </w:pPr>
          </w:p>
        </w:tc>
        <w:tc>
          <w:tcPr>
            <w:tcW w:w="476" w:type="dxa"/>
          </w:tcPr>
          <w:p w14:paraId="7BC442A2" w14:textId="77777777" w:rsidR="00A9198D" w:rsidRPr="005A16B7" w:rsidRDefault="00A9198D" w:rsidP="00706852">
            <w:pPr>
              <w:pStyle w:val="Footer"/>
              <w:spacing w:before="0" w:after="0"/>
              <w:jc w:val="center"/>
              <w:rPr>
                <w:rFonts w:asciiTheme="minorHAnsi" w:hAnsiTheme="minorHAnsi"/>
              </w:rPr>
            </w:pPr>
          </w:p>
        </w:tc>
        <w:tc>
          <w:tcPr>
            <w:tcW w:w="488" w:type="dxa"/>
          </w:tcPr>
          <w:p w14:paraId="333D4AA5" w14:textId="77777777" w:rsidR="00A9198D" w:rsidRPr="005A16B7" w:rsidRDefault="00A9198D" w:rsidP="00706852">
            <w:pPr>
              <w:pStyle w:val="Footer"/>
              <w:spacing w:before="0" w:after="0"/>
              <w:rPr>
                <w:rFonts w:asciiTheme="minorHAnsi" w:hAnsiTheme="minorHAnsi"/>
              </w:rPr>
            </w:pPr>
          </w:p>
        </w:tc>
        <w:tc>
          <w:tcPr>
            <w:tcW w:w="715" w:type="dxa"/>
          </w:tcPr>
          <w:p w14:paraId="51657747" w14:textId="77777777" w:rsidR="00A9198D" w:rsidRPr="005A16B7" w:rsidRDefault="00A9198D" w:rsidP="00706852">
            <w:pPr>
              <w:pStyle w:val="Footer"/>
              <w:spacing w:before="0" w:after="0"/>
              <w:rPr>
                <w:rFonts w:asciiTheme="minorHAnsi" w:hAnsiTheme="minorHAnsi"/>
              </w:rPr>
            </w:pPr>
          </w:p>
        </w:tc>
        <w:tc>
          <w:tcPr>
            <w:tcW w:w="738" w:type="dxa"/>
          </w:tcPr>
          <w:p w14:paraId="3C9DC8BE" w14:textId="77777777" w:rsidR="00A9198D" w:rsidRPr="005A16B7" w:rsidRDefault="00A9198D" w:rsidP="00706852">
            <w:pPr>
              <w:pStyle w:val="Footer"/>
              <w:spacing w:before="0" w:after="0"/>
              <w:rPr>
                <w:rFonts w:asciiTheme="minorHAnsi" w:hAnsiTheme="minorHAnsi"/>
              </w:rPr>
            </w:pPr>
          </w:p>
        </w:tc>
        <w:tc>
          <w:tcPr>
            <w:tcW w:w="538" w:type="dxa"/>
          </w:tcPr>
          <w:p w14:paraId="0C2AF4B9" w14:textId="77777777" w:rsidR="00A9198D" w:rsidRPr="005A16B7" w:rsidRDefault="00A9198D" w:rsidP="00706852">
            <w:pPr>
              <w:pStyle w:val="Footer"/>
              <w:spacing w:before="0" w:after="0"/>
              <w:rPr>
                <w:rFonts w:asciiTheme="minorHAnsi" w:hAnsiTheme="minorHAnsi"/>
              </w:rPr>
            </w:pPr>
          </w:p>
        </w:tc>
        <w:tc>
          <w:tcPr>
            <w:tcW w:w="596" w:type="dxa"/>
          </w:tcPr>
          <w:p w14:paraId="66FB0C8F" w14:textId="77777777" w:rsidR="00A9198D" w:rsidRPr="005A16B7" w:rsidRDefault="00A9198D" w:rsidP="00706852">
            <w:pPr>
              <w:pStyle w:val="Footer"/>
              <w:spacing w:before="0" w:after="0"/>
              <w:rPr>
                <w:rFonts w:asciiTheme="minorHAnsi" w:hAnsiTheme="minorHAnsi"/>
              </w:rPr>
            </w:pPr>
          </w:p>
        </w:tc>
        <w:tc>
          <w:tcPr>
            <w:tcW w:w="567" w:type="dxa"/>
          </w:tcPr>
          <w:p w14:paraId="481DC25C" w14:textId="77777777" w:rsidR="00A9198D" w:rsidRPr="005A16B7" w:rsidRDefault="00A9198D" w:rsidP="00706852">
            <w:pPr>
              <w:pStyle w:val="Footer"/>
              <w:spacing w:before="0" w:after="0"/>
              <w:rPr>
                <w:rFonts w:asciiTheme="minorHAnsi" w:hAnsiTheme="minorHAnsi"/>
              </w:rPr>
            </w:pPr>
          </w:p>
        </w:tc>
        <w:tc>
          <w:tcPr>
            <w:tcW w:w="821" w:type="dxa"/>
          </w:tcPr>
          <w:p w14:paraId="38B6194A" w14:textId="77777777" w:rsidR="00A9198D" w:rsidRPr="005A16B7" w:rsidRDefault="00A9198D" w:rsidP="00706852">
            <w:pPr>
              <w:pStyle w:val="Footer"/>
              <w:spacing w:before="0" w:after="0"/>
              <w:rPr>
                <w:rFonts w:asciiTheme="minorHAnsi" w:hAnsiTheme="minorHAnsi"/>
              </w:rPr>
            </w:pPr>
          </w:p>
        </w:tc>
      </w:tr>
      <w:tr w:rsidR="00EC1D11" w:rsidRPr="005A16B7" w14:paraId="11D9AA0F" w14:textId="77777777" w:rsidTr="00706852">
        <w:trPr>
          <w:trHeight w:val="20"/>
          <w:tblHeader/>
        </w:trPr>
        <w:tc>
          <w:tcPr>
            <w:tcW w:w="10257" w:type="dxa"/>
            <w:gridSpan w:val="3"/>
          </w:tcPr>
          <w:p w14:paraId="693D273E" w14:textId="0E2CFAB8" w:rsidR="00EC1D11" w:rsidRPr="005A16B7" w:rsidRDefault="00EC1D11" w:rsidP="00EC1D11">
            <w:pPr>
              <w:spacing w:before="0" w:after="0"/>
              <w:jc w:val="both"/>
              <w:rPr>
                <w:rFonts w:asciiTheme="minorHAnsi" w:hAnsiTheme="minorHAnsi"/>
                <w:szCs w:val="20"/>
              </w:rPr>
            </w:pPr>
            <w:r w:rsidRPr="005A16B7">
              <w:rPr>
                <w:rFonts w:asciiTheme="minorHAnsi" w:hAnsiTheme="minorHAnsi"/>
                <w:szCs w:val="20"/>
              </w:rPr>
              <w:lastRenderedPageBreak/>
              <w:t>Proiectul are un caracter integrat</w:t>
            </w:r>
            <w:r w:rsidR="001D775E">
              <w:rPr>
                <w:rFonts w:asciiTheme="minorHAnsi" w:hAnsiTheme="minorHAnsi"/>
                <w:szCs w:val="20"/>
              </w:rPr>
              <w:t>.</w:t>
            </w:r>
          </w:p>
          <w:p w14:paraId="6A175727" w14:textId="77777777" w:rsidR="00EC1D11" w:rsidRPr="005A16B7" w:rsidRDefault="00EC1D11" w:rsidP="00EC1D11">
            <w:pPr>
              <w:spacing w:before="0" w:after="0"/>
              <w:jc w:val="both"/>
              <w:rPr>
                <w:rFonts w:asciiTheme="minorHAnsi" w:hAnsiTheme="minorHAnsi"/>
                <w:szCs w:val="20"/>
              </w:rPr>
            </w:pPr>
          </w:p>
          <w:p w14:paraId="1C776702" w14:textId="62864DE6" w:rsidR="00EC1D11" w:rsidRPr="00EC531F" w:rsidDel="00341ACD" w:rsidRDefault="00EC1D11" w:rsidP="00EC1D11">
            <w:pPr>
              <w:spacing w:before="0" w:after="0"/>
              <w:jc w:val="both"/>
              <w:rPr>
                <w:del w:id="42" w:author="Sorin Cosmulescu" w:date="2024-03-15T15:03:00Z"/>
                <w:rFonts w:asciiTheme="minorHAnsi" w:hAnsiTheme="minorHAnsi"/>
                <w:strike/>
                <w:szCs w:val="20"/>
              </w:rPr>
            </w:pPr>
            <w:del w:id="43" w:author="Sorin Cosmulescu" w:date="2024-03-15T15:03:00Z">
              <w:r w:rsidRPr="00EC531F" w:rsidDel="00341ACD">
                <w:rPr>
                  <w:rFonts w:asciiTheme="minorHAnsi" w:hAnsiTheme="minorHAnsi"/>
                  <w:strike/>
                  <w:szCs w:val="20"/>
                  <w:highlight w:val="yellow"/>
                </w:rPr>
                <w:delText>Delimitarea zonelor de regenerare urbană (în conformitate cu OUG 183/2022) -Extras din planul urbanistic general cu zone definite pentru operaţiuni regenerare urbană sau Studiu elaborat de specialişti atestaţi în domeniul urbanismului pentru identificarea de zone care pot face obiectul regenerării urbane, inclusiv zone urbane marginalizate</w:delText>
              </w:r>
              <w:r w:rsidR="001D775E" w:rsidRPr="00EC531F" w:rsidDel="00341ACD">
                <w:rPr>
                  <w:rFonts w:asciiTheme="minorHAnsi" w:hAnsiTheme="minorHAnsi"/>
                  <w:strike/>
                  <w:szCs w:val="20"/>
                  <w:highlight w:val="yellow"/>
                </w:rPr>
                <w:delText>.</w:delText>
              </w:r>
            </w:del>
          </w:p>
          <w:p w14:paraId="2BB78A86" w14:textId="5567505A" w:rsidR="00EC1D11" w:rsidRPr="005A16B7" w:rsidDel="00341ACD" w:rsidRDefault="00EC1D11" w:rsidP="00EC1D11">
            <w:pPr>
              <w:spacing w:before="0" w:after="0"/>
              <w:jc w:val="both"/>
              <w:rPr>
                <w:del w:id="44" w:author="Sorin Cosmulescu" w:date="2024-03-15T15:03:00Z"/>
                <w:rFonts w:asciiTheme="minorHAnsi" w:hAnsiTheme="minorHAnsi"/>
                <w:szCs w:val="20"/>
              </w:rPr>
            </w:pPr>
          </w:p>
          <w:p w14:paraId="3B4A0581" w14:textId="57DE0C0F" w:rsidR="00EC1D11" w:rsidRPr="00EC531F" w:rsidDel="00341ACD" w:rsidRDefault="00EC1D11" w:rsidP="00EC1D11">
            <w:pPr>
              <w:spacing w:before="0" w:after="0"/>
              <w:jc w:val="both"/>
              <w:rPr>
                <w:del w:id="45" w:author="Sorin Cosmulescu" w:date="2024-03-15T15:03:00Z"/>
                <w:rFonts w:asciiTheme="minorHAnsi" w:hAnsiTheme="minorHAnsi"/>
                <w:strike/>
                <w:szCs w:val="20"/>
              </w:rPr>
            </w:pPr>
            <w:del w:id="46" w:author="Sorin Cosmulescu" w:date="2024-03-15T15:03:00Z">
              <w:r w:rsidRPr="00EC531F" w:rsidDel="00341ACD">
                <w:rPr>
                  <w:rFonts w:asciiTheme="minorHAnsi" w:hAnsiTheme="minorHAnsi"/>
                  <w:strike/>
                  <w:szCs w:val="20"/>
                  <w:highlight w:val="yellow"/>
                </w:rPr>
                <w:delText xml:space="preserve">Proiectul vizează teritoriul administrativ al </w:delText>
              </w:r>
              <w:r w:rsidR="001D775E" w:rsidRPr="00EC531F" w:rsidDel="00341ACD">
                <w:rPr>
                  <w:rFonts w:asciiTheme="minorHAnsi" w:hAnsiTheme="minorHAnsi"/>
                  <w:strike/>
                  <w:szCs w:val="20"/>
                  <w:highlight w:val="yellow"/>
                </w:rPr>
                <w:delText>localitatii</w:delText>
              </w:r>
              <w:r w:rsidRPr="00EC531F" w:rsidDel="00341ACD">
                <w:rPr>
                  <w:rFonts w:asciiTheme="minorHAnsi" w:hAnsiTheme="minorHAnsi"/>
                  <w:strike/>
                  <w:szCs w:val="20"/>
                  <w:highlight w:val="yellow"/>
                </w:rPr>
                <w:delText xml:space="preserve"> și a fost prioritizat de structura de guvernanță a SIDU /SDT 2021-2027</w:delText>
              </w:r>
              <w:r w:rsidR="001D775E" w:rsidRPr="00EC531F" w:rsidDel="00341ACD">
                <w:rPr>
                  <w:rFonts w:asciiTheme="minorHAnsi" w:hAnsiTheme="minorHAnsi"/>
                  <w:strike/>
                  <w:szCs w:val="20"/>
                  <w:highlight w:val="yellow"/>
                </w:rPr>
                <w:delText>.</w:delText>
              </w:r>
            </w:del>
          </w:p>
          <w:p w14:paraId="2AF9E860" w14:textId="7C817369" w:rsidR="00EC1D11" w:rsidRPr="005A16B7" w:rsidDel="00341ACD" w:rsidRDefault="00EC1D11" w:rsidP="00EC1D11">
            <w:pPr>
              <w:spacing w:before="0" w:after="0"/>
              <w:jc w:val="both"/>
              <w:rPr>
                <w:del w:id="47" w:author="Sorin Cosmulescu" w:date="2024-03-15T15:03:00Z"/>
                <w:rFonts w:asciiTheme="minorHAnsi" w:hAnsiTheme="minorHAnsi"/>
                <w:szCs w:val="20"/>
              </w:rPr>
            </w:pPr>
          </w:p>
          <w:p w14:paraId="50546864" w14:textId="630737C7" w:rsidR="00EC1D11" w:rsidRPr="00EC531F" w:rsidDel="00341ACD" w:rsidRDefault="00EC1D11" w:rsidP="00EC1D11">
            <w:pPr>
              <w:spacing w:before="0" w:after="0"/>
              <w:jc w:val="both"/>
              <w:rPr>
                <w:del w:id="48" w:author="Sorin Cosmulescu" w:date="2024-03-15T15:03:00Z"/>
                <w:rFonts w:asciiTheme="minorHAnsi" w:hAnsiTheme="minorHAnsi"/>
                <w:strike/>
                <w:szCs w:val="20"/>
              </w:rPr>
            </w:pPr>
            <w:del w:id="49" w:author="Sorin Cosmulescu" w:date="2024-03-15T15:03:00Z">
              <w:r w:rsidRPr="00EC531F" w:rsidDel="00341ACD">
                <w:rPr>
                  <w:rFonts w:asciiTheme="minorHAnsi" w:hAnsiTheme="minorHAnsi"/>
                  <w:strike/>
                  <w:szCs w:val="20"/>
                  <w:highlight w:val="yellow"/>
                </w:rPr>
                <w:delText>Pentru proiectele care vizează investiţii în spaţii verzi, suprafaţa de teren pe care se realizează proiectul face parte din Registru local al spaţiilor verzi</w:delText>
              </w:r>
              <w:r w:rsidR="001D775E" w:rsidRPr="00EC531F" w:rsidDel="00341ACD">
                <w:rPr>
                  <w:rFonts w:asciiTheme="minorHAnsi" w:hAnsiTheme="minorHAnsi"/>
                  <w:strike/>
                  <w:szCs w:val="20"/>
                  <w:highlight w:val="yellow"/>
                </w:rPr>
                <w:delText>.</w:delText>
              </w:r>
            </w:del>
          </w:p>
          <w:p w14:paraId="15AEA0D1" w14:textId="77777777" w:rsidR="00EC1D11" w:rsidRPr="005A16B7" w:rsidRDefault="00EC1D11" w:rsidP="00341ACD">
            <w:pPr>
              <w:spacing w:before="0" w:after="0"/>
              <w:jc w:val="both"/>
              <w:rPr>
                <w:rFonts w:asciiTheme="minorHAnsi" w:hAnsiTheme="minorHAnsi"/>
                <w:szCs w:val="20"/>
              </w:rPr>
            </w:pPr>
          </w:p>
        </w:tc>
        <w:tc>
          <w:tcPr>
            <w:tcW w:w="476" w:type="dxa"/>
          </w:tcPr>
          <w:p w14:paraId="675C2DA4" w14:textId="77777777" w:rsidR="00EC1D11" w:rsidRPr="005A16B7" w:rsidRDefault="00EC1D11" w:rsidP="00706852">
            <w:pPr>
              <w:pStyle w:val="Footer"/>
              <w:spacing w:before="0" w:after="0"/>
              <w:jc w:val="center"/>
              <w:rPr>
                <w:rFonts w:asciiTheme="minorHAnsi" w:hAnsiTheme="minorHAnsi"/>
              </w:rPr>
            </w:pPr>
          </w:p>
        </w:tc>
        <w:tc>
          <w:tcPr>
            <w:tcW w:w="488" w:type="dxa"/>
          </w:tcPr>
          <w:p w14:paraId="564FE3DD" w14:textId="77777777" w:rsidR="00EC1D11" w:rsidRPr="005A16B7" w:rsidRDefault="00EC1D11" w:rsidP="00706852">
            <w:pPr>
              <w:pStyle w:val="Footer"/>
              <w:spacing w:before="0" w:after="0"/>
              <w:rPr>
                <w:rFonts w:asciiTheme="minorHAnsi" w:hAnsiTheme="minorHAnsi"/>
              </w:rPr>
            </w:pPr>
          </w:p>
        </w:tc>
        <w:tc>
          <w:tcPr>
            <w:tcW w:w="715" w:type="dxa"/>
          </w:tcPr>
          <w:p w14:paraId="51E575B8" w14:textId="77777777" w:rsidR="00EC1D11" w:rsidRPr="005A16B7" w:rsidRDefault="00EC1D11" w:rsidP="00706852">
            <w:pPr>
              <w:pStyle w:val="Footer"/>
              <w:spacing w:before="0" w:after="0"/>
              <w:rPr>
                <w:rFonts w:asciiTheme="minorHAnsi" w:hAnsiTheme="minorHAnsi"/>
              </w:rPr>
            </w:pPr>
          </w:p>
        </w:tc>
        <w:tc>
          <w:tcPr>
            <w:tcW w:w="738" w:type="dxa"/>
          </w:tcPr>
          <w:p w14:paraId="6AE1E4EA" w14:textId="77777777" w:rsidR="00EC1D11" w:rsidRPr="005A16B7" w:rsidRDefault="00EC1D11" w:rsidP="00706852">
            <w:pPr>
              <w:pStyle w:val="Footer"/>
              <w:spacing w:before="0" w:after="0"/>
              <w:rPr>
                <w:rFonts w:asciiTheme="minorHAnsi" w:hAnsiTheme="minorHAnsi"/>
              </w:rPr>
            </w:pPr>
          </w:p>
        </w:tc>
        <w:tc>
          <w:tcPr>
            <w:tcW w:w="538" w:type="dxa"/>
          </w:tcPr>
          <w:p w14:paraId="7717D360" w14:textId="77777777" w:rsidR="00EC1D11" w:rsidRPr="005A16B7" w:rsidRDefault="00EC1D11" w:rsidP="00706852">
            <w:pPr>
              <w:pStyle w:val="Footer"/>
              <w:spacing w:before="0" w:after="0"/>
              <w:rPr>
                <w:rFonts w:asciiTheme="minorHAnsi" w:hAnsiTheme="minorHAnsi"/>
              </w:rPr>
            </w:pPr>
          </w:p>
        </w:tc>
        <w:tc>
          <w:tcPr>
            <w:tcW w:w="596" w:type="dxa"/>
          </w:tcPr>
          <w:p w14:paraId="6814F924" w14:textId="77777777" w:rsidR="00EC1D11" w:rsidRPr="005A16B7" w:rsidRDefault="00EC1D11" w:rsidP="00706852">
            <w:pPr>
              <w:pStyle w:val="Footer"/>
              <w:spacing w:before="0" w:after="0"/>
              <w:rPr>
                <w:rFonts w:asciiTheme="minorHAnsi" w:hAnsiTheme="minorHAnsi"/>
              </w:rPr>
            </w:pPr>
          </w:p>
        </w:tc>
        <w:tc>
          <w:tcPr>
            <w:tcW w:w="567" w:type="dxa"/>
          </w:tcPr>
          <w:p w14:paraId="07A6D03E" w14:textId="77777777" w:rsidR="00EC1D11" w:rsidRPr="005A16B7" w:rsidRDefault="00EC1D11" w:rsidP="00706852">
            <w:pPr>
              <w:pStyle w:val="Footer"/>
              <w:spacing w:before="0" w:after="0"/>
              <w:rPr>
                <w:rFonts w:asciiTheme="minorHAnsi" w:hAnsiTheme="minorHAnsi"/>
              </w:rPr>
            </w:pPr>
          </w:p>
        </w:tc>
        <w:tc>
          <w:tcPr>
            <w:tcW w:w="821" w:type="dxa"/>
          </w:tcPr>
          <w:p w14:paraId="258F9F29" w14:textId="77777777" w:rsidR="00EC1D11" w:rsidRPr="005A16B7" w:rsidRDefault="00EC1D11" w:rsidP="00706852">
            <w:pPr>
              <w:pStyle w:val="Footer"/>
              <w:spacing w:before="0" w:after="0"/>
              <w:rPr>
                <w:rFonts w:asciiTheme="minorHAnsi" w:hAnsiTheme="minorHAnsi"/>
              </w:rPr>
            </w:pPr>
          </w:p>
        </w:tc>
      </w:tr>
      <w:tr w:rsidR="008A070D" w:rsidRPr="005A16B7" w14:paraId="58DD93BA" w14:textId="77777777" w:rsidTr="00706852">
        <w:trPr>
          <w:trHeight w:val="20"/>
          <w:tblHeader/>
        </w:trPr>
        <w:tc>
          <w:tcPr>
            <w:tcW w:w="15196" w:type="dxa"/>
            <w:gridSpan w:val="11"/>
            <w:shd w:val="clear" w:color="auto" w:fill="00B050"/>
          </w:tcPr>
          <w:p w14:paraId="2B9CC781" w14:textId="77777777" w:rsidR="00A9198D" w:rsidRPr="005A16B7" w:rsidRDefault="00A9198D" w:rsidP="00706852">
            <w:pPr>
              <w:pStyle w:val="Header"/>
              <w:tabs>
                <w:tab w:val="clear" w:pos="4320"/>
                <w:tab w:val="center" w:pos="356"/>
              </w:tabs>
              <w:spacing w:before="0" w:after="0"/>
              <w:rPr>
                <w:rFonts w:asciiTheme="minorHAnsi" w:hAnsiTheme="minorHAnsi"/>
                <w:b/>
                <w:sz w:val="28"/>
                <w:szCs w:val="28"/>
              </w:rPr>
            </w:pPr>
            <w:r w:rsidRPr="005A16B7">
              <w:rPr>
                <w:rFonts w:asciiTheme="minorHAnsi" w:hAnsiTheme="minorHAnsi"/>
                <w:b/>
                <w:sz w:val="28"/>
                <w:szCs w:val="28"/>
              </w:rPr>
              <w:t>PROIECTUL ESTE DECLARAT CONFORM SI ELIGIBIL</w:t>
            </w:r>
          </w:p>
          <w:p w14:paraId="7E09CBD5" w14:textId="77777777" w:rsidR="000561F6" w:rsidRPr="005A16B7" w:rsidRDefault="000561F6" w:rsidP="00706852">
            <w:pPr>
              <w:pStyle w:val="Header"/>
              <w:tabs>
                <w:tab w:val="clear" w:pos="4320"/>
                <w:tab w:val="center" w:pos="356"/>
              </w:tabs>
              <w:spacing w:before="0" w:after="0"/>
              <w:rPr>
                <w:rFonts w:asciiTheme="minorHAnsi" w:hAnsiTheme="minorHAnsi"/>
                <w:b/>
                <w:sz w:val="28"/>
                <w:szCs w:val="28"/>
              </w:rPr>
            </w:pPr>
          </w:p>
        </w:tc>
      </w:tr>
    </w:tbl>
    <w:p w14:paraId="0F1C13F4" w14:textId="77777777" w:rsidR="002003EB" w:rsidRPr="005A16B7" w:rsidRDefault="002003EB">
      <w:pPr>
        <w:rPr>
          <w:rFonts w:asciiTheme="minorHAnsi" w:hAnsiTheme="minorHAnsi"/>
          <w:b/>
        </w:rPr>
      </w:pPr>
      <w:r w:rsidRPr="005A16B7">
        <w:rPr>
          <w:rFonts w:asciiTheme="minorHAnsi" w:hAnsiTheme="minorHAnsi"/>
          <w:b/>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A16B7" w14:paraId="41A51562" w14:textId="77777777" w:rsidTr="00794A8D">
        <w:trPr>
          <w:trHeight w:val="20"/>
          <w:tblHeader/>
        </w:trPr>
        <w:tc>
          <w:tcPr>
            <w:tcW w:w="15018" w:type="dxa"/>
          </w:tcPr>
          <w:p w14:paraId="43363E73" w14:textId="77777777" w:rsidR="005211FD" w:rsidRPr="005A16B7" w:rsidRDefault="005211FD" w:rsidP="005211FD">
            <w:pPr>
              <w:spacing w:before="0" w:after="0"/>
              <w:ind w:left="360"/>
              <w:jc w:val="both"/>
              <w:rPr>
                <w:rFonts w:asciiTheme="minorHAnsi" w:hAnsiTheme="minorHAnsi" w:cstheme="minorHAnsi"/>
                <w:sz w:val="16"/>
                <w:szCs w:val="16"/>
              </w:rPr>
            </w:pPr>
            <w:r w:rsidRPr="005A16B7">
              <w:rPr>
                <w:rFonts w:asciiTheme="minorHAnsi" w:hAnsiTheme="minorHAnsi" w:cstheme="minorHAnsi"/>
                <w:sz w:val="16"/>
                <w:szCs w:val="16"/>
              </w:rPr>
              <w:t>Se vor mentiona solicitarile de clarificari si raspunsurile la acestea</w:t>
            </w:r>
          </w:p>
          <w:p w14:paraId="13068E35" w14:textId="77777777" w:rsidR="005211FD" w:rsidRPr="005A16B7" w:rsidRDefault="005211FD" w:rsidP="005211FD">
            <w:pPr>
              <w:spacing w:before="0" w:after="0"/>
              <w:ind w:left="360"/>
              <w:jc w:val="both"/>
              <w:rPr>
                <w:rFonts w:asciiTheme="minorHAnsi" w:hAnsiTheme="minorHAnsi" w:cstheme="minorHAnsi"/>
                <w:sz w:val="16"/>
                <w:szCs w:val="16"/>
              </w:rPr>
            </w:pPr>
            <w:r w:rsidRPr="005A16B7">
              <w:rPr>
                <w:rFonts w:asciiTheme="minorHAnsi" w:hAnsiTheme="minorHAnsi" w:cstheme="minorHAnsi"/>
                <w:sz w:val="16"/>
                <w:szCs w:val="16"/>
              </w:rPr>
              <w:t>Se vor mentiona problemele identificate si observatiile celor 2 experti</w:t>
            </w:r>
          </w:p>
          <w:p w14:paraId="7D8A4537" w14:textId="4946FA17" w:rsidR="005211FD" w:rsidRPr="005A16B7" w:rsidRDefault="005211FD" w:rsidP="005211FD">
            <w:pPr>
              <w:spacing w:before="0" w:after="0"/>
              <w:ind w:left="360"/>
              <w:jc w:val="both"/>
              <w:rPr>
                <w:rFonts w:asciiTheme="minorHAnsi" w:hAnsiTheme="minorHAnsi" w:cstheme="minorHAnsi"/>
                <w:sz w:val="16"/>
                <w:szCs w:val="16"/>
              </w:rPr>
            </w:pPr>
            <w:r w:rsidRPr="005A16B7">
              <w:rPr>
                <w:rFonts w:asciiTheme="minorHAnsi" w:hAnsiTheme="minorHAnsi" w:cstheme="minorHAnsi"/>
                <w:sz w:val="16"/>
                <w:szCs w:val="16"/>
              </w:rPr>
              <w:t>Se v</w:t>
            </w:r>
            <w:r w:rsidR="002C4E9F" w:rsidRPr="005A16B7">
              <w:rPr>
                <w:rFonts w:asciiTheme="minorHAnsi" w:hAnsiTheme="minorHAnsi" w:cstheme="minorHAnsi"/>
                <w:sz w:val="16"/>
                <w:szCs w:val="16"/>
              </w:rPr>
              <w:t>a</w:t>
            </w:r>
            <w:r w:rsidRPr="005A16B7">
              <w:rPr>
                <w:rFonts w:asciiTheme="minorHAnsi" w:hAnsiTheme="minorHAnsi" w:cstheme="minorHAnsi"/>
                <w:sz w:val="16"/>
                <w:szCs w:val="16"/>
              </w:rPr>
              <w:t xml:space="preserve"> justifica neindeplinirea anumitor criterii, daca este cazul</w:t>
            </w:r>
          </w:p>
          <w:p w14:paraId="3C8E5780" w14:textId="0837CC1C" w:rsidR="005211FD" w:rsidRPr="005A16B7" w:rsidRDefault="005211FD" w:rsidP="005211FD">
            <w:pPr>
              <w:spacing w:before="0" w:after="0"/>
              <w:ind w:left="360"/>
              <w:jc w:val="both"/>
              <w:rPr>
                <w:rFonts w:asciiTheme="minorHAnsi" w:hAnsiTheme="minorHAnsi" w:cstheme="minorHAnsi"/>
                <w:sz w:val="16"/>
                <w:szCs w:val="16"/>
              </w:rPr>
            </w:pPr>
            <w:r w:rsidRPr="005A16B7">
              <w:rPr>
                <w:rFonts w:asciiTheme="minorHAnsi" w:hAnsiTheme="minorHAnsi" w:cstheme="minorHAnsi"/>
                <w:sz w:val="16"/>
                <w:szCs w:val="16"/>
              </w:rPr>
              <w:t>Se va mentiona daca pro</w:t>
            </w:r>
            <w:r w:rsidR="00BA406A" w:rsidRPr="005A16B7">
              <w:rPr>
                <w:rFonts w:asciiTheme="minorHAnsi" w:hAnsiTheme="minorHAnsi" w:cstheme="minorHAnsi"/>
                <w:sz w:val="16"/>
                <w:szCs w:val="16"/>
              </w:rPr>
              <w:t>ie</w:t>
            </w:r>
            <w:r w:rsidRPr="005A16B7">
              <w:rPr>
                <w:rFonts w:asciiTheme="minorHAnsi" w:hAnsiTheme="minorHAnsi" w:cstheme="minorHAnsi"/>
                <w:sz w:val="16"/>
                <w:szCs w:val="16"/>
              </w:rPr>
              <w:t>ctul este respins sau trece in etapa urmatoare</w:t>
            </w:r>
          </w:p>
          <w:p w14:paraId="3BBFA18B" w14:textId="77777777" w:rsidR="005211FD" w:rsidRPr="005A16B7" w:rsidRDefault="005211FD" w:rsidP="005211FD">
            <w:pPr>
              <w:spacing w:before="0" w:after="0"/>
              <w:ind w:left="360"/>
              <w:jc w:val="both"/>
              <w:rPr>
                <w:b/>
                <w:sz w:val="16"/>
                <w:szCs w:val="16"/>
              </w:rPr>
            </w:pPr>
            <w:r w:rsidRPr="005A16B7">
              <w:rPr>
                <w:rFonts w:asciiTheme="minorHAnsi" w:hAnsiTheme="minorHAnsi" w:cstheme="minorHAnsi"/>
                <w:sz w:val="16"/>
                <w:szCs w:val="16"/>
              </w:rPr>
              <w:t>Se va mentiona daca a fost necesara realizarea medierii si concluziile acesteia</w:t>
            </w:r>
          </w:p>
        </w:tc>
      </w:tr>
    </w:tbl>
    <w:p w14:paraId="753219CE" w14:textId="5AD2F7A8" w:rsidR="005211FD" w:rsidRPr="005A16B7" w:rsidRDefault="005211FD" w:rsidP="005211FD">
      <w:pPr>
        <w:jc w:val="both"/>
        <w:rPr>
          <w:sz w:val="16"/>
          <w:szCs w:val="16"/>
        </w:rPr>
      </w:pPr>
    </w:p>
    <w:p w14:paraId="0E2E9E4E" w14:textId="77777777" w:rsidR="00DA6D2D" w:rsidRPr="005A16B7" w:rsidRDefault="00DA6D2D" w:rsidP="00DA6D2D">
      <w:pPr>
        <w:jc w:val="both"/>
        <w:rPr>
          <w:rFonts w:asciiTheme="minorHAnsi" w:hAnsiTheme="minorHAnsi" w:cstheme="minorHAnsi"/>
          <w:szCs w:val="20"/>
        </w:rPr>
      </w:pPr>
      <w:r w:rsidRPr="005A16B7">
        <w:rPr>
          <w:rFonts w:asciiTheme="minorHAnsi" w:hAnsiTheme="minorHAnsi" w:cstheme="minorHAnsi"/>
          <w:szCs w:val="20"/>
        </w:rPr>
        <w:t>Observatie:</w:t>
      </w:r>
    </w:p>
    <w:p w14:paraId="0407DF10" w14:textId="6C98342E" w:rsidR="00DA6D2D" w:rsidRPr="005A16B7" w:rsidRDefault="00DA6D2D" w:rsidP="004F0B50">
      <w:pPr>
        <w:spacing w:before="0" w:after="0"/>
        <w:jc w:val="both"/>
        <w:rPr>
          <w:rFonts w:asciiTheme="minorHAnsi" w:hAnsiTheme="minorHAnsi" w:cstheme="minorHAnsi"/>
          <w:szCs w:val="20"/>
        </w:rPr>
      </w:pPr>
      <w:r w:rsidRPr="005A16B7">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5A16B7">
        <w:rPr>
          <w:rFonts w:asciiTheme="minorHAnsi" w:hAnsiTheme="minorHAnsi" w:cstheme="minorHAnsi"/>
          <w:szCs w:val="20"/>
        </w:rPr>
        <w:t xml:space="preserve">in </w:t>
      </w:r>
      <w:r w:rsidRPr="005A16B7">
        <w:rPr>
          <w:rFonts w:asciiTheme="minorHAnsi" w:hAnsiTheme="minorHAnsi" w:cstheme="minorHAnsi"/>
          <w:szCs w:val="20"/>
        </w:rPr>
        <w:t>Ghidul s</w:t>
      </w:r>
      <w:r w:rsidR="00E02BA8" w:rsidRPr="005A16B7">
        <w:rPr>
          <w:rFonts w:asciiTheme="minorHAnsi" w:hAnsiTheme="minorHAnsi" w:cstheme="minorHAnsi"/>
          <w:szCs w:val="20"/>
        </w:rPr>
        <w:t>olicitantului</w:t>
      </w:r>
      <w:r w:rsidRPr="005A16B7">
        <w:rPr>
          <w:rFonts w:asciiTheme="minorHAnsi" w:hAnsiTheme="minorHAnsi" w:cstheme="minorHAnsi"/>
          <w:szCs w:val="20"/>
        </w:rPr>
        <w:t xml:space="preserve">. </w:t>
      </w:r>
    </w:p>
    <w:p w14:paraId="3D051372" w14:textId="1FB23BC2" w:rsidR="00DA6D2D" w:rsidRPr="005A16B7" w:rsidRDefault="00DA6D2D" w:rsidP="004F0B50">
      <w:pPr>
        <w:spacing w:before="0" w:after="0"/>
        <w:jc w:val="both"/>
        <w:rPr>
          <w:rFonts w:asciiTheme="minorHAnsi" w:hAnsiTheme="minorHAnsi" w:cstheme="minorHAnsi"/>
          <w:szCs w:val="20"/>
        </w:rPr>
      </w:pPr>
      <w:r w:rsidRPr="005A16B7">
        <w:rPr>
          <w:rFonts w:asciiTheme="minorHAnsi" w:hAnsiTheme="minorHAnsi" w:cstheme="minorHAnsi"/>
          <w:szCs w:val="20"/>
        </w:rPr>
        <w:t>Un proiect poate fi admis în condițiile în care sunt îndeplinite cumulativ următoarele:</w:t>
      </w:r>
    </w:p>
    <w:p w14:paraId="06C7E3D2" w14:textId="092FEAB5" w:rsidR="00DA6D2D" w:rsidRPr="005A16B7" w:rsidRDefault="00DA6D2D" w:rsidP="004F0B50">
      <w:pPr>
        <w:spacing w:before="0" w:after="0"/>
        <w:jc w:val="both"/>
        <w:rPr>
          <w:rFonts w:asciiTheme="minorHAnsi" w:hAnsiTheme="minorHAnsi" w:cstheme="minorHAnsi"/>
          <w:szCs w:val="20"/>
        </w:rPr>
      </w:pPr>
      <w:r w:rsidRPr="005A16B7">
        <w:rPr>
          <w:rFonts w:asciiTheme="minorHAnsi" w:hAnsiTheme="minorHAnsi" w:cstheme="minorHAnsi"/>
          <w:szCs w:val="20"/>
        </w:rPr>
        <w:t>-</w:t>
      </w:r>
      <w:r w:rsidRPr="005A16B7">
        <w:rPr>
          <w:rFonts w:asciiTheme="minorHAnsi" w:hAnsiTheme="minorHAnsi" w:cstheme="minorHAnsi"/>
          <w:szCs w:val="20"/>
        </w:rPr>
        <w:tab/>
        <w:t xml:space="preserve">Răspunsul a fost transmis în termenul prevăzut în solicitarea de clarificări a </w:t>
      </w:r>
      <w:r w:rsidR="000F2FA0" w:rsidRPr="005A16B7">
        <w:rPr>
          <w:rFonts w:asciiTheme="minorHAnsi" w:hAnsiTheme="minorHAnsi" w:cstheme="minorHAnsi"/>
          <w:szCs w:val="20"/>
        </w:rPr>
        <w:t>AM</w:t>
      </w:r>
      <w:r w:rsidR="00F60767" w:rsidRPr="005A16B7">
        <w:rPr>
          <w:rFonts w:asciiTheme="minorHAnsi" w:hAnsiTheme="minorHAnsi" w:cstheme="minorHAnsi"/>
          <w:szCs w:val="20"/>
        </w:rPr>
        <w:t xml:space="preserve"> PR SV</w:t>
      </w:r>
      <w:r w:rsidR="00D001BC" w:rsidRPr="005A16B7">
        <w:rPr>
          <w:rFonts w:asciiTheme="minorHAnsi" w:hAnsiTheme="minorHAnsi" w:cstheme="minorHAnsi"/>
          <w:szCs w:val="20"/>
        </w:rPr>
        <w:t xml:space="preserve"> Oltenia</w:t>
      </w:r>
      <w:r w:rsidRPr="005A16B7">
        <w:rPr>
          <w:rFonts w:asciiTheme="minorHAnsi" w:hAnsiTheme="minorHAnsi" w:cstheme="minorHAnsi"/>
          <w:szCs w:val="20"/>
        </w:rPr>
        <w:t xml:space="preserve"> către solicitant,</w:t>
      </w:r>
    </w:p>
    <w:p w14:paraId="4931A11E" w14:textId="5B8782D6" w:rsidR="00DA6D2D" w:rsidRPr="005A16B7" w:rsidRDefault="00DA6D2D" w:rsidP="004F0B50">
      <w:pPr>
        <w:spacing w:before="0" w:after="0"/>
        <w:jc w:val="both"/>
        <w:rPr>
          <w:rFonts w:asciiTheme="minorHAnsi" w:hAnsiTheme="minorHAnsi" w:cstheme="minorHAnsi"/>
          <w:szCs w:val="20"/>
        </w:rPr>
      </w:pPr>
      <w:r w:rsidRPr="005A16B7">
        <w:rPr>
          <w:rFonts w:asciiTheme="minorHAnsi" w:hAnsiTheme="minorHAnsi" w:cstheme="minorHAnsi"/>
          <w:szCs w:val="20"/>
        </w:rPr>
        <w:t>-</w:t>
      </w:r>
      <w:r w:rsidRPr="005A16B7">
        <w:rPr>
          <w:rFonts w:asciiTheme="minorHAnsi" w:hAnsiTheme="minorHAnsi" w:cstheme="minorHAnsi"/>
          <w:szCs w:val="20"/>
        </w:rPr>
        <w:tab/>
        <w:t>R</w:t>
      </w:r>
      <w:r w:rsidR="00946C39" w:rsidRPr="005A16B7">
        <w:rPr>
          <w:rFonts w:asciiTheme="minorHAnsi" w:hAnsiTheme="minorHAnsi" w:cstheme="minorHAnsi"/>
          <w:szCs w:val="20"/>
        </w:rPr>
        <w:t>ăspunsul transmis este complet și a</w:t>
      </w:r>
      <w:r w:rsidRPr="005A16B7">
        <w:rPr>
          <w:rFonts w:asciiTheme="minorHAnsi" w:hAnsiTheme="minorHAnsi" w:cstheme="minorHAnsi"/>
          <w:szCs w:val="20"/>
        </w:rPr>
        <w:t>u fost remediate toate aspectele sesizate în solicitarea de clarificări.</w:t>
      </w:r>
    </w:p>
    <w:p w14:paraId="0FFEE793" w14:textId="20F2CDB8" w:rsidR="00DA6D2D" w:rsidRPr="005A16B7" w:rsidRDefault="004F3F56" w:rsidP="004F0B50">
      <w:pPr>
        <w:spacing w:before="0" w:after="0"/>
        <w:jc w:val="both"/>
        <w:rPr>
          <w:rFonts w:asciiTheme="minorHAnsi" w:hAnsiTheme="minorHAnsi" w:cstheme="minorHAnsi"/>
          <w:szCs w:val="20"/>
        </w:rPr>
      </w:pPr>
      <w:r w:rsidRPr="005A16B7">
        <w:rPr>
          <w:rFonts w:asciiTheme="minorHAnsi" w:hAnsiTheme="minorHAnsi" w:cstheme="minorHAnsi"/>
          <w:szCs w:val="20"/>
        </w:rPr>
        <w:t>Lista de ve</w:t>
      </w:r>
      <w:r w:rsidR="00DA6D2D" w:rsidRPr="005A16B7">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5A16B7" w:rsidRDefault="004F3F56" w:rsidP="004F0B50">
      <w:pPr>
        <w:spacing w:before="0" w:after="0"/>
        <w:jc w:val="both"/>
        <w:rPr>
          <w:rFonts w:asciiTheme="minorHAnsi" w:hAnsiTheme="minorHAnsi" w:cstheme="minorHAnsi"/>
          <w:szCs w:val="20"/>
        </w:rPr>
      </w:pPr>
      <w:r w:rsidRPr="005A16B7">
        <w:rPr>
          <w:rFonts w:asciiTheme="minorHAnsi" w:hAnsiTheme="minorHAnsi" w:cstheme="minorHAnsi"/>
          <w:szCs w:val="20"/>
        </w:rPr>
        <w:t>List</w:t>
      </w:r>
      <w:r w:rsidR="00DA6D2D" w:rsidRPr="005A16B7">
        <w:rPr>
          <w:rFonts w:asciiTheme="minorHAnsi" w:hAnsiTheme="minorHAnsi" w:cstheme="minorHAnsi"/>
          <w:szCs w:val="20"/>
        </w:rPr>
        <w:t>a de verificare va fi semnată şi asumată în conformitate cu prevederile procedurale ale AM</w:t>
      </w:r>
      <w:r w:rsidR="00946C39" w:rsidRPr="005A16B7">
        <w:rPr>
          <w:rFonts w:asciiTheme="minorHAnsi" w:hAnsiTheme="minorHAnsi" w:cstheme="minorHAnsi"/>
          <w:szCs w:val="20"/>
        </w:rPr>
        <w:t xml:space="preserve"> PR SV Oltenia</w:t>
      </w:r>
      <w:r w:rsidR="00DA6D2D" w:rsidRPr="005A16B7">
        <w:rPr>
          <w:rFonts w:asciiTheme="minorHAnsi" w:hAnsiTheme="minorHAnsi" w:cstheme="minorHAnsi"/>
          <w:szCs w:val="20"/>
        </w:rPr>
        <w:t>.</w:t>
      </w:r>
    </w:p>
    <w:p w14:paraId="246BACAD" w14:textId="77777777" w:rsidR="002C4E9F" w:rsidRPr="005A16B7" w:rsidRDefault="002C4E9F" w:rsidP="005211FD">
      <w:pPr>
        <w:jc w:val="both"/>
        <w:rPr>
          <w:sz w:val="16"/>
          <w:szCs w:val="16"/>
        </w:rPr>
        <w:sectPr w:rsidR="002C4E9F" w:rsidRPr="005A16B7" w:rsidSect="00640C10">
          <w:headerReference w:type="default" r:id="rId11"/>
          <w:pgSz w:w="16838" w:h="11906" w:orient="landscape"/>
          <w:pgMar w:top="720" w:right="720" w:bottom="720" w:left="720" w:header="425" w:footer="288" w:gutter="0"/>
          <w:cols w:space="708"/>
          <w:docGrid w:linePitch="360"/>
        </w:sectPr>
      </w:pPr>
    </w:p>
    <w:p w14:paraId="4BE9B5CE" w14:textId="4B76E53A" w:rsidR="00DA6D2D" w:rsidRPr="005A16B7" w:rsidRDefault="00DA6D2D" w:rsidP="001837A9">
      <w:pPr>
        <w:jc w:val="both"/>
        <w:rPr>
          <w:sz w:val="16"/>
          <w:szCs w:val="16"/>
        </w:rPr>
      </w:pPr>
    </w:p>
    <w:sectPr w:rsidR="00DA6D2D" w:rsidRPr="005A16B7" w:rsidSect="00640C10">
      <w:headerReference w:type="default" r:id="rId12"/>
      <w:footerReference w:type="default" r:id="rId13"/>
      <w:type w:val="continuous"/>
      <w:pgSz w:w="16838" w:h="11906" w:orient="landscape"/>
      <w:pgMar w:top="1994" w:right="1417" w:bottom="2977" w:left="1417" w:header="426" w:footer="708" w:gutter="0"/>
      <w:cols w:num="3"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Ramona Mircea" w:date="2024-03-11T10:02:00Z" w:initials="RM">
    <w:p w14:paraId="4AA0FBAA" w14:textId="60356C52" w:rsidR="00DF7D0E" w:rsidRDefault="00DF7D0E">
      <w:pPr>
        <w:pStyle w:val="CommentText"/>
      </w:pPr>
      <w:r>
        <w:rPr>
          <w:rStyle w:val="CommentReference"/>
        </w:rPr>
        <w:annotationRef/>
      </w:r>
      <w:r>
        <w:t>adaugat</w:t>
      </w:r>
    </w:p>
  </w:comment>
  <w:comment w:id="20" w:author="Ramona Mircea" w:date="2024-03-11T11:39:00Z" w:initials="RM">
    <w:p w14:paraId="0FB88E5C" w14:textId="6EB15F2E" w:rsidR="0024561A" w:rsidRDefault="0024561A">
      <w:pPr>
        <w:pStyle w:val="CommentText"/>
      </w:pPr>
      <w:r>
        <w:rPr>
          <w:rStyle w:val="CommentReference"/>
        </w:rPr>
        <w:annotationRef/>
      </w:r>
      <w:r>
        <w:t xml:space="preserve">adaugare </w:t>
      </w:r>
      <w:r>
        <w:t>paragraf</w:t>
      </w:r>
    </w:p>
  </w:comment>
  <w:comment w:id="27" w:author="Ramona Mircea" w:date="2024-03-11T11:51:00Z" w:initials="RM">
    <w:p w14:paraId="15A72144" w14:textId="5976A308" w:rsidR="001B793D" w:rsidRDefault="001B793D">
      <w:pPr>
        <w:pStyle w:val="CommentText"/>
      </w:pPr>
      <w:r>
        <w:rPr>
          <w:rStyle w:val="CommentReference"/>
        </w:rPr>
        <w:annotationRef/>
      </w:r>
      <w:r>
        <w:t xml:space="preserve">modificare </w:t>
      </w:r>
      <w:r>
        <w:t>paragraf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A0FBAA" w15:done="0"/>
  <w15:commentEx w15:paraId="0FB88E5C" w15:done="0"/>
  <w15:commentEx w15:paraId="15A721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A0FBAA" w16cid:durableId="1D66FC0E"/>
  <w16cid:commentId w16cid:paraId="0FB88E5C" w16cid:durableId="63987AE2"/>
  <w16cid:commentId w16cid:paraId="15A72144" w16cid:durableId="167D16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10960" w14:textId="77777777" w:rsidR="008C2C2F" w:rsidRDefault="008C2C2F" w:rsidP="007275E1">
      <w:pPr>
        <w:spacing w:before="0" w:after="0"/>
      </w:pPr>
      <w:r>
        <w:separator/>
      </w:r>
    </w:p>
  </w:endnote>
  <w:endnote w:type="continuationSeparator" w:id="0">
    <w:p w14:paraId="6BD947C0" w14:textId="77777777" w:rsidR="008C2C2F" w:rsidRDefault="008C2C2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2F0294">
          <w:rPr>
            <w:noProof/>
          </w:rPr>
          <w:t>11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123BD" w14:textId="77777777" w:rsidR="008C2C2F" w:rsidRDefault="008C2C2F" w:rsidP="007275E1">
      <w:pPr>
        <w:spacing w:before="0" w:after="0"/>
      </w:pPr>
      <w:r>
        <w:separator/>
      </w:r>
    </w:p>
  </w:footnote>
  <w:footnote w:type="continuationSeparator" w:id="0">
    <w:p w14:paraId="4928625E" w14:textId="77777777" w:rsidR="008C2C2F" w:rsidRDefault="008C2C2F"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rsidRPr="00706852"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Pr="00706852"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Theme="minorHAnsi" w:hAnsiTheme="minorHAnsi" w:cstheme="minorHAnsi"/>
                    <w:b/>
                    <w:spacing w:val="-2"/>
                    <w:sz w:val="16"/>
                    <w:szCs w:val="16"/>
                    <w:lang w:val="en-GB" w:eastAsia="ro-RO"/>
                  </w:rPr>
                </w:pPr>
                <w:proofErr w:type="spellStart"/>
                <w:r w:rsidRPr="00706852">
                  <w:rPr>
                    <w:rFonts w:asciiTheme="minorHAnsi" w:hAnsiTheme="minorHAnsi" w:cstheme="minorHAnsi"/>
                    <w:b/>
                    <w:spacing w:val="-2"/>
                    <w:sz w:val="16"/>
                    <w:szCs w:val="16"/>
                    <w:lang w:val="en-GB" w:eastAsia="en-GB"/>
                  </w:rPr>
                  <w:t>Programul</w:t>
                </w:r>
                <w:proofErr w:type="spellEnd"/>
                <w:r w:rsidRPr="00706852">
                  <w:rPr>
                    <w:rFonts w:asciiTheme="minorHAnsi" w:hAnsiTheme="minorHAnsi" w:cstheme="minorHAnsi"/>
                    <w:b/>
                    <w:spacing w:val="-2"/>
                    <w:sz w:val="16"/>
                    <w:szCs w:val="16"/>
                    <w:lang w:val="en-GB" w:eastAsia="en-GB"/>
                  </w:rPr>
                  <w:t xml:space="preserve"> Regional Sud-Vest Oltenia 2021-2027</w:t>
                </w:r>
              </w:p>
              <w:p w14:paraId="14B56693" w14:textId="73DFF9B7" w:rsidR="0071699C" w:rsidRPr="00706852" w:rsidRDefault="00DE3D75" w:rsidP="0071699C">
                <w:pPr>
                  <w:spacing w:after="0"/>
                  <w:rPr>
                    <w:rFonts w:asciiTheme="minorHAnsi" w:hAnsiTheme="minorHAnsi" w:cstheme="minorHAnsi"/>
                    <w:b/>
                    <w:bCs/>
                    <w:sz w:val="16"/>
                    <w:szCs w:val="16"/>
                    <w:lang w:val="en-US"/>
                  </w:rPr>
                </w:pPr>
                <w:r w:rsidRPr="00706852">
                  <w:rPr>
                    <w:rFonts w:asciiTheme="minorHAnsi" w:hAnsiTheme="minorHAnsi" w:cstheme="minorHAnsi"/>
                    <w:b/>
                    <w:bCs/>
                    <w:sz w:val="16"/>
                    <w:szCs w:val="16"/>
                    <w:lang w:val="en-US"/>
                  </w:rPr>
                  <w:t>PRIORITATEA 7: DEZVOLTARE TERITORIALĂ SUSTENABILĂ</w:t>
                </w:r>
              </w:p>
              <w:p w14:paraId="2AFBEA93" w14:textId="43A54042" w:rsidR="00DE3D75" w:rsidRPr="00706852" w:rsidRDefault="00DE3D75" w:rsidP="0071699C">
                <w:pPr>
                  <w:spacing w:after="0"/>
                  <w:rPr>
                    <w:rFonts w:asciiTheme="minorHAnsi" w:hAnsiTheme="minorHAnsi" w:cstheme="minorHAnsi"/>
                    <w:b/>
                    <w:sz w:val="16"/>
                    <w:szCs w:val="16"/>
                    <w:lang w:val="en-US"/>
                  </w:rPr>
                </w:pPr>
                <w:r w:rsidRPr="00706852">
                  <w:rPr>
                    <w:rFonts w:asciiTheme="minorHAnsi" w:hAnsiTheme="minorHAnsi" w:cstheme="minorHAnsi"/>
                    <w:b/>
                    <w:sz w:val="16"/>
                    <w:szCs w:val="16"/>
                    <w:lang w:val="en-US"/>
                  </w:rPr>
                  <w:t>OBIECTIV SPECIFIC 5.</w:t>
                </w:r>
                <w:r w:rsidR="0021012E">
                  <w:rPr>
                    <w:rFonts w:asciiTheme="minorHAnsi" w:hAnsiTheme="minorHAnsi" w:cstheme="minorHAnsi"/>
                    <w:b/>
                    <w:sz w:val="16"/>
                    <w:szCs w:val="16"/>
                    <w:lang w:val="en-US"/>
                  </w:rPr>
                  <w:t>2</w:t>
                </w:r>
                <w:r w:rsidRPr="00706852">
                  <w:rPr>
                    <w:rFonts w:asciiTheme="minorHAnsi" w:hAnsiTheme="minorHAnsi" w:cstheme="minorHAnsi"/>
                    <w:b/>
                    <w:sz w:val="16"/>
                    <w:szCs w:val="16"/>
                    <w:lang w:val="en-US"/>
                  </w:rPr>
                  <w:t xml:space="preserve">: PROMOVAREA DEZVOLTĂRII INTEGRATE ȘI INCLUZIVE ÎN DOMENIUL SOCIAL, ECONOMIC ȘI AL MEDIULUI, PRECUM ȘI A CULTURII, A PATRIMONIULUI NATURAL, A TURISMULUI SUSTENABIL ȘI A SECURITĂȚII ÎN </w:t>
                </w:r>
                <w:r w:rsidR="0021012E">
                  <w:rPr>
                    <w:rFonts w:asciiTheme="minorHAnsi" w:hAnsiTheme="minorHAnsi" w:cstheme="minorHAnsi"/>
                    <w:b/>
                    <w:sz w:val="16"/>
                    <w:szCs w:val="16"/>
                    <w:lang w:val="en-US"/>
                  </w:rPr>
                  <w:t>ALTE ZONE DECAT CELE</w:t>
                </w:r>
                <w:r w:rsidRPr="00706852">
                  <w:rPr>
                    <w:rFonts w:asciiTheme="minorHAnsi" w:hAnsiTheme="minorHAnsi" w:cstheme="minorHAnsi"/>
                    <w:b/>
                    <w:sz w:val="16"/>
                    <w:szCs w:val="16"/>
                    <w:lang w:val="en-US"/>
                  </w:rPr>
                  <w:t xml:space="preserve"> URBANE</w:t>
                </w:r>
              </w:p>
              <w:p w14:paraId="6962178B" w14:textId="4F50F589" w:rsidR="0071699C" w:rsidRPr="00706852" w:rsidRDefault="0059630C" w:rsidP="00DE3D75">
                <w:pPr>
                  <w:spacing w:after="0"/>
                  <w:rPr>
                    <w:rFonts w:asciiTheme="minorHAnsi" w:hAnsiTheme="minorHAnsi" w:cstheme="minorHAnsi"/>
                    <w:b/>
                    <w:sz w:val="16"/>
                    <w:szCs w:val="16"/>
                    <w:lang w:val="en-US"/>
                  </w:rPr>
                </w:pPr>
                <w:r w:rsidRPr="00706852">
                  <w:rPr>
                    <w:rFonts w:asciiTheme="minorHAnsi" w:hAnsiTheme="minorHAnsi" w:cstheme="minorHAnsi"/>
                    <w:b/>
                    <w:sz w:val="16"/>
                    <w:szCs w:val="16"/>
                  </w:rPr>
                  <w:t xml:space="preserve">Ghidul Solicitantului  - Sprijin pentru dezvoltare </w:t>
                </w:r>
                <w:r w:rsidR="0021012E" w:rsidRPr="0021012E">
                  <w:rPr>
                    <w:rFonts w:asciiTheme="minorHAnsi" w:hAnsiTheme="minorHAnsi" w:cstheme="minorHAnsi"/>
                    <w:b/>
                    <w:sz w:val="16"/>
                    <w:szCs w:val="16"/>
                  </w:rPr>
                  <w:t>turismului in mediul rural</w:t>
                </w:r>
              </w:p>
            </w:tc>
          </w:tr>
          <w:tr w:rsidR="0071699C" w:rsidRPr="00706852" w14:paraId="1A296E99" w14:textId="77777777" w:rsidTr="0071699C">
            <w:trPr>
              <w:cantSplit/>
            </w:trPr>
            <w:tc>
              <w:tcPr>
                <w:tcW w:w="14435" w:type="dxa"/>
                <w:gridSpan w:val="2"/>
                <w:tcBorders>
                  <w:top w:val="nil"/>
                  <w:left w:val="nil"/>
                  <w:bottom w:val="nil"/>
                  <w:right w:val="nil"/>
                </w:tcBorders>
                <w:hideMark/>
              </w:tcPr>
              <w:p w14:paraId="43CCCC6F" w14:textId="7EEC235A" w:rsidR="0029363A" w:rsidRPr="00706852" w:rsidRDefault="0071699C" w:rsidP="0071699C">
                <w:pPr>
                  <w:jc w:val="right"/>
                  <w:rPr>
                    <w:rFonts w:asciiTheme="minorHAnsi" w:hAnsiTheme="minorHAnsi" w:cstheme="minorHAnsi"/>
                    <w:b/>
                    <w:bCs/>
                    <w:sz w:val="16"/>
                    <w:szCs w:val="16"/>
                  </w:rPr>
                </w:pPr>
                <w:r w:rsidRPr="00706852">
                  <w:rPr>
                    <w:rFonts w:asciiTheme="minorHAnsi" w:hAnsiTheme="minorHAnsi" w:cstheme="minorHAnsi"/>
                    <w:b/>
                    <w:bCs/>
                    <w:sz w:val="16"/>
                    <w:szCs w:val="16"/>
                  </w:rPr>
                  <w:t xml:space="preserve">Ghidul Solicitantului - Apelul de proiecte </w:t>
                </w:r>
                <w:r w:rsidR="00655ED4" w:rsidRPr="00706852">
                  <w:rPr>
                    <w:rFonts w:asciiTheme="minorHAnsi" w:hAnsiTheme="minorHAnsi" w:cstheme="minorHAnsi"/>
                    <w:b/>
                    <w:bCs/>
                    <w:sz w:val="16"/>
                    <w:szCs w:val="16"/>
                  </w:rPr>
                  <w:t xml:space="preserve"> </w:t>
                </w:r>
                <w:r w:rsidRPr="00706852">
                  <w:rPr>
                    <w:rFonts w:asciiTheme="minorHAnsi" w:hAnsiTheme="minorHAnsi" w:cstheme="minorHAnsi"/>
                    <w:b/>
                    <w:bCs/>
                    <w:sz w:val="16"/>
                    <w:szCs w:val="16"/>
                  </w:rPr>
                  <w:t xml:space="preserve">nr. </w:t>
                </w:r>
                <w:r w:rsidR="00DE3D75" w:rsidRPr="00706852">
                  <w:rPr>
                    <w:rFonts w:asciiTheme="minorHAnsi" w:hAnsiTheme="minorHAnsi" w:cstheme="minorHAnsi"/>
                    <w:b/>
                    <w:bCs/>
                    <w:sz w:val="16"/>
                    <w:szCs w:val="16"/>
                  </w:rPr>
                  <w:t>PR SV/</w:t>
                </w:r>
                <w:r w:rsidR="0021012E">
                  <w:t xml:space="preserve"> </w:t>
                </w:r>
                <w:r w:rsidR="0021012E" w:rsidRPr="0021012E">
                  <w:rPr>
                    <w:rFonts w:asciiTheme="minorHAnsi" w:hAnsiTheme="minorHAnsi" w:cstheme="minorHAnsi"/>
                    <w:b/>
                    <w:bCs/>
                    <w:sz w:val="16"/>
                    <w:szCs w:val="16"/>
                  </w:rPr>
                  <w:t>RURAL/1/7/5.2.A/2024</w:t>
                </w:r>
              </w:p>
              <w:p w14:paraId="4B0E988C" w14:textId="37B2073F" w:rsidR="0071699C" w:rsidRPr="00706852" w:rsidRDefault="00E23F3C" w:rsidP="0071699C">
                <w:pPr>
                  <w:jc w:val="right"/>
                  <w:rPr>
                    <w:rFonts w:asciiTheme="minorHAnsi" w:hAnsiTheme="minorHAnsi" w:cstheme="minorHAnsi"/>
                    <w:b/>
                    <w:sz w:val="16"/>
                    <w:szCs w:val="16"/>
                    <w:lang w:val="pt-BR"/>
                  </w:rPr>
                </w:pPr>
                <w:r w:rsidRPr="00706852">
                  <w:rPr>
                    <w:rFonts w:asciiTheme="minorHAnsi" w:hAnsiTheme="minorHAnsi" w:cstheme="minorHAnsi"/>
                    <w:b/>
                    <w:bCs/>
                    <w:sz w:val="16"/>
                    <w:szCs w:val="16"/>
                  </w:rPr>
                  <w:t>Anexa III</w:t>
                </w:r>
              </w:p>
              <w:p w14:paraId="09FF1731" w14:textId="24C8265E" w:rsidR="0071699C" w:rsidRPr="00706852" w:rsidRDefault="0071699C" w:rsidP="0071699C">
                <w:pPr>
                  <w:tabs>
                    <w:tab w:val="center" w:pos="4536"/>
                    <w:tab w:val="right" w:pos="9072"/>
                  </w:tabs>
                  <w:spacing w:after="0"/>
                  <w:jc w:val="center"/>
                  <w:rPr>
                    <w:rFonts w:asciiTheme="minorHAnsi" w:hAnsiTheme="minorHAnsi" w:cstheme="minorHAns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6936C"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3FE74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CA4D11"/>
    <w:multiLevelType w:val="hybridMultilevel"/>
    <w:tmpl w:val="9A6CBDA4"/>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C2280E"/>
    <w:multiLevelType w:val="hybridMultilevel"/>
    <w:tmpl w:val="92460F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C10C7"/>
    <w:multiLevelType w:val="hybridMultilevel"/>
    <w:tmpl w:val="9E78FDA8"/>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15:restartNumberingAfterBreak="0">
    <w:nsid w:val="3F0A2435"/>
    <w:multiLevelType w:val="hybridMultilevel"/>
    <w:tmpl w:val="1DD017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E35F8A"/>
    <w:multiLevelType w:val="hybridMultilevel"/>
    <w:tmpl w:val="20909D8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934954"/>
    <w:multiLevelType w:val="hybridMultilevel"/>
    <w:tmpl w:val="2F681E1E"/>
    <w:lvl w:ilvl="0" w:tplc="04090001">
      <w:start w:val="1"/>
      <w:numFmt w:val="bullet"/>
      <w:lvlText w:val=""/>
      <w:lvlJc w:val="left"/>
      <w:pPr>
        <w:ind w:left="720" w:hanging="360"/>
      </w:pPr>
      <w:rPr>
        <w:rFonts w:ascii="Symbol" w:hAnsi="Symbol"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B02F3A"/>
    <w:multiLevelType w:val="multilevel"/>
    <w:tmpl w:val="BE844DDC"/>
    <w:lvl w:ilvl="0">
      <w:start w:val="1"/>
      <w:numFmt w:val="decimal"/>
      <w:lvlText w:val="%1."/>
      <w:lvlJc w:val="left"/>
      <w:pPr>
        <w:ind w:left="502" w:hanging="360"/>
      </w:pPr>
      <w:rPr>
        <w:rFonts w:hint="default"/>
        <w:b/>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5405075">
    <w:abstractNumId w:val="11"/>
  </w:num>
  <w:num w:numId="2" w16cid:durableId="1728069835">
    <w:abstractNumId w:val="40"/>
  </w:num>
  <w:num w:numId="3" w16cid:durableId="45841250">
    <w:abstractNumId w:val="10"/>
  </w:num>
  <w:num w:numId="4" w16cid:durableId="984628013">
    <w:abstractNumId w:val="8"/>
  </w:num>
  <w:num w:numId="5" w16cid:durableId="1530795352">
    <w:abstractNumId w:val="19"/>
  </w:num>
  <w:num w:numId="6" w16cid:durableId="359824379">
    <w:abstractNumId w:val="32"/>
  </w:num>
  <w:num w:numId="7" w16cid:durableId="1567642184">
    <w:abstractNumId w:val="18"/>
  </w:num>
  <w:num w:numId="8" w16cid:durableId="910892058">
    <w:abstractNumId w:val="3"/>
  </w:num>
  <w:num w:numId="9" w16cid:durableId="525410978">
    <w:abstractNumId w:val="21"/>
  </w:num>
  <w:num w:numId="10" w16cid:durableId="1406101176">
    <w:abstractNumId w:val="31"/>
  </w:num>
  <w:num w:numId="11" w16cid:durableId="1328362438">
    <w:abstractNumId w:val="27"/>
  </w:num>
  <w:num w:numId="12" w16cid:durableId="119157533">
    <w:abstractNumId w:val="35"/>
  </w:num>
  <w:num w:numId="13" w16cid:durableId="2007129206">
    <w:abstractNumId w:val="13"/>
  </w:num>
  <w:num w:numId="14" w16cid:durableId="346249162">
    <w:abstractNumId w:val="1"/>
  </w:num>
  <w:num w:numId="15" w16cid:durableId="1036470080">
    <w:abstractNumId w:val="41"/>
  </w:num>
  <w:num w:numId="16" w16cid:durableId="1973747719">
    <w:abstractNumId w:val="24"/>
  </w:num>
  <w:num w:numId="17" w16cid:durableId="2031879830">
    <w:abstractNumId w:val="23"/>
  </w:num>
  <w:num w:numId="18" w16cid:durableId="1288194655">
    <w:abstractNumId w:val="29"/>
  </w:num>
  <w:num w:numId="19" w16cid:durableId="979312724">
    <w:abstractNumId w:val="36"/>
  </w:num>
  <w:num w:numId="20" w16cid:durableId="1970893066">
    <w:abstractNumId w:val="6"/>
  </w:num>
  <w:num w:numId="21" w16cid:durableId="1216311062">
    <w:abstractNumId w:val="47"/>
  </w:num>
  <w:num w:numId="22" w16cid:durableId="975990084">
    <w:abstractNumId w:val="9"/>
  </w:num>
  <w:num w:numId="23" w16cid:durableId="1151941693">
    <w:abstractNumId w:val="44"/>
  </w:num>
  <w:num w:numId="24" w16cid:durableId="1563758444">
    <w:abstractNumId w:val="39"/>
  </w:num>
  <w:num w:numId="25" w16cid:durableId="1539659269">
    <w:abstractNumId w:val="4"/>
  </w:num>
  <w:num w:numId="26" w16cid:durableId="1325938993">
    <w:abstractNumId w:val="45"/>
  </w:num>
  <w:num w:numId="27" w16cid:durableId="1653486815">
    <w:abstractNumId w:val="20"/>
  </w:num>
  <w:num w:numId="28" w16cid:durableId="944312352">
    <w:abstractNumId w:val="30"/>
  </w:num>
  <w:num w:numId="29" w16cid:durableId="1353845386">
    <w:abstractNumId w:val="42"/>
  </w:num>
  <w:num w:numId="30" w16cid:durableId="1291784963">
    <w:abstractNumId w:val="12"/>
  </w:num>
  <w:num w:numId="31" w16cid:durableId="24451208">
    <w:abstractNumId w:val="5"/>
  </w:num>
  <w:num w:numId="32" w16cid:durableId="2085296846">
    <w:abstractNumId w:val="0"/>
  </w:num>
  <w:num w:numId="33" w16cid:durableId="1095134046">
    <w:abstractNumId w:val="28"/>
  </w:num>
  <w:num w:numId="34" w16cid:durableId="727723359">
    <w:abstractNumId w:val="15"/>
  </w:num>
  <w:num w:numId="35" w16cid:durableId="622348446">
    <w:abstractNumId w:val="26"/>
  </w:num>
  <w:num w:numId="36" w16cid:durableId="591085459">
    <w:abstractNumId w:val="38"/>
  </w:num>
  <w:num w:numId="37" w16cid:durableId="1855802958">
    <w:abstractNumId w:val="37"/>
  </w:num>
  <w:num w:numId="38" w16cid:durableId="1841702407">
    <w:abstractNumId w:val="34"/>
  </w:num>
  <w:num w:numId="39" w16cid:durableId="1349679527">
    <w:abstractNumId w:val="33"/>
  </w:num>
  <w:num w:numId="40" w16cid:durableId="711540379">
    <w:abstractNumId w:val="46"/>
  </w:num>
  <w:num w:numId="41" w16cid:durableId="932709206">
    <w:abstractNumId w:val="7"/>
  </w:num>
  <w:num w:numId="42" w16cid:durableId="1488551449">
    <w:abstractNumId w:val="43"/>
  </w:num>
  <w:num w:numId="43" w16cid:durableId="690033183">
    <w:abstractNumId w:val="25"/>
  </w:num>
  <w:num w:numId="44" w16cid:durableId="532301694">
    <w:abstractNumId w:val="14"/>
  </w:num>
  <w:num w:numId="45" w16cid:durableId="1104500658">
    <w:abstractNumId w:val="2"/>
  </w:num>
  <w:num w:numId="46" w16cid:durableId="1850947433">
    <w:abstractNumId w:val="17"/>
  </w:num>
  <w:num w:numId="47" w16cid:durableId="1710718426">
    <w:abstractNumId w:val="16"/>
  </w:num>
  <w:num w:numId="48" w16cid:durableId="65886587">
    <w:abstractNumId w:val="2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rin Cosmulescu">
    <w15:presenceInfo w15:providerId="AD" w15:userId="S-1-5-21-2908191251-2199599498-765975928-1138"/>
  </w15:person>
  <w15:person w15:author="Ramona Mircea">
    <w15:presenceInfo w15:providerId="AD" w15:userId="S-1-5-21-2908191251-2199599498-765975928-3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2645"/>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47BB"/>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37A9"/>
    <w:rsid w:val="001845BB"/>
    <w:rsid w:val="00186CF4"/>
    <w:rsid w:val="00187FBB"/>
    <w:rsid w:val="00190493"/>
    <w:rsid w:val="00190C61"/>
    <w:rsid w:val="001914F1"/>
    <w:rsid w:val="0019233E"/>
    <w:rsid w:val="001924CD"/>
    <w:rsid w:val="0019373D"/>
    <w:rsid w:val="001944F6"/>
    <w:rsid w:val="001A35C6"/>
    <w:rsid w:val="001A4A7A"/>
    <w:rsid w:val="001A5714"/>
    <w:rsid w:val="001A7523"/>
    <w:rsid w:val="001B0D7E"/>
    <w:rsid w:val="001B1BCB"/>
    <w:rsid w:val="001B28EF"/>
    <w:rsid w:val="001B745B"/>
    <w:rsid w:val="001B793D"/>
    <w:rsid w:val="001C6C62"/>
    <w:rsid w:val="001D1013"/>
    <w:rsid w:val="001D1D9C"/>
    <w:rsid w:val="001D2F4C"/>
    <w:rsid w:val="001D6946"/>
    <w:rsid w:val="001D775E"/>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012E"/>
    <w:rsid w:val="002118A5"/>
    <w:rsid w:val="0021335F"/>
    <w:rsid w:val="002152B7"/>
    <w:rsid w:val="002172EE"/>
    <w:rsid w:val="00223A5C"/>
    <w:rsid w:val="00226C6E"/>
    <w:rsid w:val="00231D09"/>
    <w:rsid w:val="00231E2E"/>
    <w:rsid w:val="002322CA"/>
    <w:rsid w:val="0023232B"/>
    <w:rsid w:val="00232CA4"/>
    <w:rsid w:val="00233BE2"/>
    <w:rsid w:val="00235190"/>
    <w:rsid w:val="00235857"/>
    <w:rsid w:val="00235D55"/>
    <w:rsid w:val="0023640C"/>
    <w:rsid w:val="002453FC"/>
    <w:rsid w:val="0024561A"/>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9363A"/>
    <w:rsid w:val="002A2AE3"/>
    <w:rsid w:val="002A7D73"/>
    <w:rsid w:val="002B16A8"/>
    <w:rsid w:val="002B520C"/>
    <w:rsid w:val="002B6575"/>
    <w:rsid w:val="002C0E85"/>
    <w:rsid w:val="002C4E9F"/>
    <w:rsid w:val="002C6A92"/>
    <w:rsid w:val="002C7227"/>
    <w:rsid w:val="002D080E"/>
    <w:rsid w:val="002D0D68"/>
    <w:rsid w:val="002D310A"/>
    <w:rsid w:val="002D36B3"/>
    <w:rsid w:val="002E4995"/>
    <w:rsid w:val="002E615A"/>
    <w:rsid w:val="002E6686"/>
    <w:rsid w:val="002F0294"/>
    <w:rsid w:val="002F16B6"/>
    <w:rsid w:val="002F25A2"/>
    <w:rsid w:val="002F3B10"/>
    <w:rsid w:val="002F4076"/>
    <w:rsid w:val="002F45ED"/>
    <w:rsid w:val="00301BAD"/>
    <w:rsid w:val="00303028"/>
    <w:rsid w:val="00303059"/>
    <w:rsid w:val="003056B7"/>
    <w:rsid w:val="00307DA8"/>
    <w:rsid w:val="003148F2"/>
    <w:rsid w:val="00321765"/>
    <w:rsid w:val="00322111"/>
    <w:rsid w:val="00322C9C"/>
    <w:rsid w:val="00325CEC"/>
    <w:rsid w:val="00327D82"/>
    <w:rsid w:val="00331743"/>
    <w:rsid w:val="00332D7B"/>
    <w:rsid w:val="0033403C"/>
    <w:rsid w:val="00336A17"/>
    <w:rsid w:val="00336BFF"/>
    <w:rsid w:val="00341ACD"/>
    <w:rsid w:val="003428A3"/>
    <w:rsid w:val="00344207"/>
    <w:rsid w:val="0034692C"/>
    <w:rsid w:val="003478F0"/>
    <w:rsid w:val="0035076A"/>
    <w:rsid w:val="00352B01"/>
    <w:rsid w:val="003575DE"/>
    <w:rsid w:val="0035775C"/>
    <w:rsid w:val="00360395"/>
    <w:rsid w:val="0036189F"/>
    <w:rsid w:val="003634FF"/>
    <w:rsid w:val="00364541"/>
    <w:rsid w:val="00367058"/>
    <w:rsid w:val="00370786"/>
    <w:rsid w:val="00370A01"/>
    <w:rsid w:val="00370DC7"/>
    <w:rsid w:val="00381A20"/>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6990"/>
    <w:rsid w:val="003F7618"/>
    <w:rsid w:val="004022AF"/>
    <w:rsid w:val="00402C77"/>
    <w:rsid w:val="00402ED9"/>
    <w:rsid w:val="004038C2"/>
    <w:rsid w:val="00410417"/>
    <w:rsid w:val="00416D16"/>
    <w:rsid w:val="00417E80"/>
    <w:rsid w:val="004200F9"/>
    <w:rsid w:val="00426B62"/>
    <w:rsid w:val="0043066B"/>
    <w:rsid w:val="004345B5"/>
    <w:rsid w:val="00436B3F"/>
    <w:rsid w:val="00440062"/>
    <w:rsid w:val="004420E7"/>
    <w:rsid w:val="00444E72"/>
    <w:rsid w:val="0044657E"/>
    <w:rsid w:val="004471FC"/>
    <w:rsid w:val="0044742A"/>
    <w:rsid w:val="00457476"/>
    <w:rsid w:val="00460263"/>
    <w:rsid w:val="0046055B"/>
    <w:rsid w:val="004611FE"/>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0B50"/>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494C"/>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9630C"/>
    <w:rsid w:val="005A16B7"/>
    <w:rsid w:val="005A18ED"/>
    <w:rsid w:val="005A193B"/>
    <w:rsid w:val="005A1BE4"/>
    <w:rsid w:val="005B17E6"/>
    <w:rsid w:val="005B258D"/>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012B"/>
    <w:rsid w:val="005F1B4E"/>
    <w:rsid w:val="005F33C1"/>
    <w:rsid w:val="00600DC5"/>
    <w:rsid w:val="0060679B"/>
    <w:rsid w:val="00607C81"/>
    <w:rsid w:val="0061017D"/>
    <w:rsid w:val="0061036E"/>
    <w:rsid w:val="00611188"/>
    <w:rsid w:val="00611BFA"/>
    <w:rsid w:val="006136BF"/>
    <w:rsid w:val="00616CA6"/>
    <w:rsid w:val="00617BC7"/>
    <w:rsid w:val="00623AEE"/>
    <w:rsid w:val="00623C82"/>
    <w:rsid w:val="00626180"/>
    <w:rsid w:val="006346CB"/>
    <w:rsid w:val="00637F99"/>
    <w:rsid w:val="00640C10"/>
    <w:rsid w:val="006417E8"/>
    <w:rsid w:val="006425E5"/>
    <w:rsid w:val="006431A9"/>
    <w:rsid w:val="00646FF0"/>
    <w:rsid w:val="006504C0"/>
    <w:rsid w:val="006519B8"/>
    <w:rsid w:val="00653E5C"/>
    <w:rsid w:val="00655ED4"/>
    <w:rsid w:val="00661CFF"/>
    <w:rsid w:val="0066271C"/>
    <w:rsid w:val="00665A1B"/>
    <w:rsid w:val="006773B1"/>
    <w:rsid w:val="0068298F"/>
    <w:rsid w:val="00685A52"/>
    <w:rsid w:val="00686D1B"/>
    <w:rsid w:val="00692728"/>
    <w:rsid w:val="00694334"/>
    <w:rsid w:val="00694C2A"/>
    <w:rsid w:val="00696CBE"/>
    <w:rsid w:val="006B3DC5"/>
    <w:rsid w:val="006B4985"/>
    <w:rsid w:val="006C02B9"/>
    <w:rsid w:val="006C1C25"/>
    <w:rsid w:val="006C4611"/>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6852"/>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156B"/>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75BBC"/>
    <w:rsid w:val="0088140D"/>
    <w:rsid w:val="00886B84"/>
    <w:rsid w:val="00887131"/>
    <w:rsid w:val="00891942"/>
    <w:rsid w:val="00893A35"/>
    <w:rsid w:val="008A0002"/>
    <w:rsid w:val="008A070D"/>
    <w:rsid w:val="008A57A5"/>
    <w:rsid w:val="008A585D"/>
    <w:rsid w:val="008B0BB3"/>
    <w:rsid w:val="008B3F38"/>
    <w:rsid w:val="008C2C2F"/>
    <w:rsid w:val="008C5D54"/>
    <w:rsid w:val="008C7224"/>
    <w:rsid w:val="008C7515"/>
    <w:rsid w:val="008D0718"/>
    <w:rsid w:val="008D1D4C"/>
    <w:rsid w:val="008D2B89"/>
    <w:rsid w:val="008D3FCF"/>
    <w:rsid w:val="008D6F88"/>
    <w:rsid w:val="008E1E4A"/>
    <w:rsid w:val="008E46B6"/>
    <w:rsid w:val="008E6684"/>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7B8"/>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1D57"/>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4659F"/>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429D"/>
    <w:rsid w:val="00AF5D55"/>
    <w:rsid w:val="00AF7DCD"/>
    <w:rsid w:val="00B002DF"/>
    <w:rsid w:val="00B027F7"/>
    <w:rsid w:val="00B02C89"/>
    <w:rsid w:val="00B05322"/>
    <w:rsid w:val="00B063CD"/>
    <w:rsid w:val="00B06634"/>
    <w:rsid w:val="00B12284"/>
    <w:rsid w:val="00B126DD"/>
    <w:rsid w:val="00B12A43"/>
    <w:rsid w:val="00B139A9"/>
    <w:rsid w:val="00B1437E"/>
    <w:rsid w:val="00B145A1"/>
    <w:rsid w:val="00B15303"/>
    <w:rsid w:val="00B1578D"/>
    <w:rsid w:val="00B16B8D"/>
    <w:rsid w:val="00B1769C"/>
    <w:rsid w:val="00B211DF"/>
    <w:rsid w:val="00B22BB3"/>
    <w:rsid w:val="00B24BB5"/>
    <w:rsid w:val="00B255D3"/>
    <w:rsid w:val="00B274AA"/>
    <w:rsid w:val="00B303DA"/>
    <w:rsid w:val="00B316D8"/>
    <w:rsid w:val="00B34224"/>
    <w:rsid w:val="00B357D4"/>
    <w:rsid w:val="00B35951"/>
    <w:rsid w:val="00B35F4D"/>
    <w:rsid w:val="00B437EB"/>
    <w:rsid w:val="00B45739"/>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16C1E"/>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887"/>
    <w:rsid w:val="00CC4B84"/>
    <w:rsid w:val="00CC6D4E"/>
    <w:rsid w:val="00CD4482"/>
    <w:rsid w:val="00CD5DB8"/>
    <w:rsid w:val="00CE3BD5"/>
    <w:rsid w:val="00CE4E36"/>
    <w:rsid w:val="00CE76A9"/>
    <w:rsid w:val="00CF1614"/>
    <w:rsid w:val="00CF17CE"/>
    <w:rsid w:val="00CF23C5"/>
    <w:rsid w:val="00CF3804"/>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4021"/>
    <w:rsid w:val="00DB6D2E"/>
    <w:rsid w:val="00DB7DFB"/>
    <w:rsid w:val="00DC0867"/>
    <w:rsid w:val="00DC13A2"/>
    <w:rsid w:val="00DC1A69"/>
    <w:rsid w:val="00DC335F"/>
    <w:rsid w:val="00DC6E70"/>
    <w:rsid w:val="00DD35E5"/>
    <w:rsid w:val="00DD6723"/>
    <w:rsid w:val="00DD7FA9"/>
    <w:rsid w:val="00DE0FAA"/>
    <w:rsid w:val="00DE1550"/>
    <w:rsid w:val="00DE3D75"/>
    <w:rsid w:val="00DF001D"/>
    <w:rsid w:val="00DF3A74"/>
    <w:rsid w:val="00DF3A8E"/>
    <w:rsid w:val="00DF4BDD"/>
    <w:rsid w:val="00DF7D0E"/>
    <w:rsid w:val="00E01EB4"/>
    <w:rsid w:val="00E02BA8"/>
    <w:rsid w:val="00E03591"/>
    <w:rsid w:val="00E06FA6"/>
    <w:rsid w:val="00E118B7"/>
    <w:rsid w:val="00E1196E"/>
    <w:rsid w:val="00E14AD2"/>
    <w:rsid w:val="00E1619A"/>
    <w:rsid w:val="00E1718E"/>
    <w:rsid w:val="00E21411"/>
    <w:rsid w:val="00E224B8"/>
    <w:rsid w:val="00E2354F"/>
    <w:rsid w:val="00E23F3C"/>
    <w:rsid w:val="00E26AC6"/>
    <w:rsid w:val="00E26B01"/>
    <w:rsid w:val="00E305B5"/>
    <w:rsid w:val="00E32E7E"/>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81C8E"/>
    <w:rsid w:val="00E95486"/>
    <w:rsid w:val="00EA064C"/>
    <w:rsid w:val="00EA1E18"/>
    <w:rsid w:val="00EA2FA8"/>
    <w:rsid w:val="00EA388F"/>
    <w:rsid w:val="00EA6FC9"/>
    <w:rsid w:val="00EB076D"/>
    <w:rsid w:val="00EB1842"/>
    <w:rsid w:val="00EB4AD6"/>
    <w:rsid w:val="00EB670A"/>
    <w:rsid w:val="00EC1D11"/>
    <w:rsid w:val="00EC531F"/>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1082"/>
    <w:rsid w:val="00F6492D"/>
    <w:rsid w:val="00F66349"/>
    <w:rsid w:val="00F66425"/>
    <w:rsid w:val="00F7659A"/>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274C"/>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2F0FF"/>
  <w15:docId w15:val="{17D0CDB3-3E72-4EEA-AE8E-ACF046F5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paragraph" w:styleId="TOC5">
    <w:name w:val="toc 5"/>
    <w:basedOn w:val="Normal"/>
    <w:next w:val="Normal"/>
    <w:autoRedefine/>
    <w:uiPriority w:val="39"/>
    <w:semiHidden/>
    <w:unhideWhenUsed/>
    <w:rsid w:val="0034692C"/>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68B97-EAEA-47EA-8FD1-41F75AB0B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3500</Words>
  <Characters>19951</Characters>
  <Application>Microsoft Office Word</Application>
  <DocSecurity>0</DocSecurity>
  <Lines>166</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Sorin Cosmulescu</dc:creator>
  <cp:lastModifiedBy>Sorin Cosmulescu</cp:lastModifiedBy>
  <cp:revision>2</cp:revision>
  <cp:lastPrinted>2017-11-22T08:20:00Z</cp:lastPrinted>
  <dcterms:created xsi:type="dcterms:W3CDTF">2024-03-15T13:05:00Z</dcterms:created>
  <dcterms:modified xsi:type="dcterms:W3CDTF">2024-03-15T13:05:00Z</dcterms:modified>
</cp:coreProperties>
</file>